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2FADF" w14:textId="613B4788" w:rsidR="00EA68ED" w:rsidRPr="00480CD5" w:rsidRDefault="009D55F5" w:rsidP="003B7D91">
      <w:pPr>
        <w:spacing w:after="120" w:line="276" w:lineRule="auto"/>
        <w:jc w:val="center"/>
        <w:rPr>
          <w:rFonts w:cstheme="minorHAnsi"/>
          <w:b/>
          <w:caps/>
          <w:color w:val="000000"/>
          <w:sz w:val="24"/>
          <w:szCs w:val="24"/>
        </w:rPr>
      </w:pPr>
      <w:r w:rsidRPr="00480CD5">
        <w:rPr>
          <w:rFonts w:cstheme="minorHAnsi"/>
          <w:b/>
          <w:bCs/>
          <w:sz w:val="24"/>
          <w:szCs w:val="24"/>
        </w:rPr>
        <w:t xml:space="preserve">PŘÍLOHA </w:t>
      </w:r>
      <w:r w:rsidR="00AF779B" w:rsidRPr="00480CD5">
        <w:rPr>
          <w:rFonts w:cstheme="minorHAnsi"/>
          <w:b/>
          <w:bCs/>
          <w:sz w:val="24"/>
          <w:szCs w:val="24"/>
        </w:rPr>
        <w:t xml:space="preserve">č. </w:t>
      </w:r>
      <w:r w:rsidR="00D63A50" w:rsidRPr="00480CD5">
        <w:rPr>
          <w:rFonts w:cstheme="minorHAnsi"/>
          <w:b/>
          <w:bCs/>
          <w:sz w:val="24"/>
          <w:szCs w:val="24"/>
        </w:rPr>
        <w:t>1</w:t>
      </w:r>
      <w:r w:rsidR="00D73AF1">
        <w:rPr>
          <w:rFonts w:cstheme="minorHAnsi"/>
          <w:b/>
          <w:bCs/>
          <w:sz w:val="24"/>
          <w:szCs w:val="24"/>
        </w:rPr>
        <w:t xml:space="preserve"> Smlouvy</w:t>
      </w:r>
      <w:r w:rsidR="00D63A50" w:rsidRPr="00480CD5">
        <w:rPr>
          <w:rFonts w:cstheme="minorHAnsi"/>
          <w:b/>
          <w:bCs/>
          <w:sz w:val="24"/>
          <w:szCs w:val="24"/>
        </w:rPr>
        <w:t xml:space="preserve"> </w:t>
      </w:r>
      <w:r w:rsidRPr="00480CD5">
        <w:rPr>
          <w:rFonts w:cstheme="minorHAnsi"/>
          <w:b/>
          <w:caps/>
          <w:color w:val="000000"/>
          <w:sz w:val="24"/>
          <w:szCs w:val="24"/>
        </w:rPr>
        <w:t xml:space="preserve">– </w:t>
      </w:r>
      <w:r w:rsidR="00217061" w:rsidRPr="00480CD5">
        <w:rPr>
          <w:rFonts w:cstheme="minorHAnsi"/>
          <w:b/>
          <w:caps/>
          <w:color w:val="000000"/>
          <w:sz w:val="24"/>
          <w:szCs w:val="24"/>
        </w:rPr>
        <w:t>Technická specifikace</w:t>
      </w:r>
      <w:r w:rsidRPr="00480CD5">
        <w:rPr>
          <w:rFonts w:cstheme="minorHAnsi"/>
          <w:b/>
          <w:caps/>
          <w:color w:val="000000"/>
          <w:sz w:val="24"/>
          <w:szCs w:val="24"/>
        </w:rPr>
        <w:t xml:space="preserve"> </w:t>
      </w:r>
    </w:p>
    <w:p w14:paraId="3193D105" w14:textId="72B21A77" w:rsidR="00217061" w:rsidRPr="00480CD5" w:rsidRDefault="00217061" w:rsidP="003B7D91">
      <w:pPr>
        <w:spacing w:after="120" w:line="276" w:lineRule="auto"/>
        <w:jc w:val="center"/>
        <w:rPr>
          <w:rFonts w:cstheme="minorHAnsi"/>
          <w:b/>
          <w:caps/>
          <w:color w:val="000000"/>
          <w:sz w:val="24"/>
          <w:szCs w:val="24"/>
        </w:rPr>
      </w:pPr>
    </w:p>
    <w:p w14:paraId="1204BFDD" w14:textId="2F0776A6" w:rsidR="00217061" w:rsidRPr="00480CD5" w:rsidRDefault="00217061" w:rsidP="00217061">
      <w:pPr>
        <w:spacing w:after="0" w:line="276" w:lineRule="auto"/>
        <w:rPr>
          <w:rFonts w:cstheme="minorHAnsi"/>
        </w:rPr>
      </w:pPr>
      <w:r w:rsidRPr="00480CD5">
        <w:rPr>
          <w:rFonts w:cstheme="minorHAnsi"/>
        </w:rPr>
        <w:t>Dopravní podnik Ostrava a.s. (</w:t>
      </w:r>
      <w:r w:rsidR="00A26474">
        <w:rPr>
          <w:rFonts w:cstheme="minorHAnsi"/>
        </w:rPr>
        <w:t>Objednatel</w:t>
      </w:r>
      <w:r w:rsidRPr="00480CD5">
        <w:rPr>
          <w:rFonts w:cstheme="minorHAnsi"/>
        </w:rPr>
        <w:t xml:space="preserve">) požaduje dodání a implementaci informačního systému pro jednotnou podporu a řízení všech stravovacích procesů, včetně dodání a implementace potřebného HW (dále jen SIS). </w:t>
      </w:r>
    </w:p>
    <w:p w14:paraId="1AFF979B" w14:textId="77777777" w:rsidR="00217061" w:rsidRPr="00480CD5" w:rsidRDefault="00217061" w:rsidP="00217061">
      <w:pPr>
        <w:spacing w:line="276" w:lineRule="auto"/>
        <w:rPr>
          <w:rFonts w:cstheme="minorHAnsi"/>
        </w:rPr>
      </w:pPr>
    </w:p>
    <w:p w14:paraId="5B41434C" w14:textId="67AAB571" w:rsidR="00217061" w:rsidRPr="00480CD5" w:rsidRDefault="00217061" w:rsidP="00217061">
      <w:pPr>
        <w:spacing w:line="276" w:lineRule="auto"/>
        <w:rPr>
          <w:rFonts w:cstheme="minorHAnsi"/>
        </w:rPr>
      </w:pPr>
      <w:r w:rsidRPr="00480CD5">
        <w:rPr>
          <w:rFonts w:cstheme="minorHAnsi"/>
        </w:rPr>
        <w:t>Dodávané řešení musí být bezpečné, spolehlivé a dostupné pro uživatele ve všech areálech zadavatele:</w:t>
      </w:r>
    </w:p>
    <w:p w14:paraId="71BF956B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after="0" w:line="276" w:lineRule="auto"/>
        <w:ind w:left="993" w:right="283" w:hanging="425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b/>
          <w:i/>
          <w:szCs w:val="22"/>
        </w:rPr>
        <w:t>Areál autobusy Hranečník</w:t>
      </w:r>
      <w:r w:rsidRPr="00480CD5">
        <w:rPr>
          <w:rFonts w:asciiTheme="minorHAnsi" w:hAnsiTheme="minorHAnsi" w:cstheme="minorHAnsi"/>
          <w:szCs w:val="22"/>
        </w:rPr>
        <w:t xml:space="preserve"> - adresa:  Počáteční 1962/36, Ostrava- Slezská Ostrava</w:t>
      </w:r>
    </w:p>
    <w:p w14:paraId="5DD42FC4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after="0" w:line="276" w:lineRule="auto"/>
        <w:ind w:left="993" w:right="283" w:hanging="425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b/>
          <w:i/>
          <w:szCs w:val="22"/>
        </w:rPr>
        <w:t>Areál autobusy Poruba</w:t>
      </w:r>
      <w:r w:rsidRPr="00480CD5">
        <w:rPr>
          <w:rFonts w:asciiTheme="minorHAnsi" w:hAnsiTheme="minorHAnsi" w:cstheme="minorHAnsi"/>
          <w:szCs w:val="22"/>
        </w:rPr>
        <w:t xml:space="preserve"> - adresa:   Slavíkova  6229/27A,  Ostrava - Poruba</w:t>
      </w:r>
    </w:p>
    <w:p w14:paraId="303962D2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after="0" w:line="276" w:lineRule="auto"/>
        <w:ind w:left="993" w:right="283" w:hanging="425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b/>
          <w:i/>
          <w:szCs w:val="22"/>
        </w:rPr>
        <w:t>Areál tramvaje Moravská Ostrava</w:t>
      </w:r>
      <w:r w:rsidRPr="00480CD5">
        <w:rPr>
          <w:rFonts w:asciiTheme="minorHAnsi" w:hAnsiTheme="minorHAnsi" w:cstheme="minorHAnsi"/>
          <w:szCs w:val="22"/>
        </w:rPr>
        <w:t xml:space="preserve"> - adresa:  Plynární  3345/20, Moravská Ostrava</w:t>
      </w:r>
    </w:p>
    <w:p w14:paraId="2490EC5B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after="0" w:line="276" w:lineRule="auto"/>
        <w:ind w:left="993" w:right="283" w:hanging="425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b/>
          <w:i/>
          <w:szCs w:val="22"/>
        </w:rPr>
        <w:t>Areál tramvaje Poruba</w:t>
      </w:r>
      <w:r w:rsidRPr="00480CD5">
        <w:rPr>
          <w:rFonts w:asciiTheme="minorHAnsi" w:hAnsiTheme="minorHAnsi" w:cstheme="minorHAnsi"/>
          <w:szCs w:val="22"/>
        </w:rPr>
        <w:t xml:space="preserve">  - adresa:   U vozovny 1115/3, Ostrava - Poruba</w:t>
      </w:r>
    </w:p>
    <w:p w14:paraId="66C81F45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after="0" w:line="276" w:lineRule="auto"/>
        <w:ind w:left="993" w:right="283" w:hanging="425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b/>
          <w:i/>
          <w:szCs w:val="22"/>
        </w:rPr>
        <w:t>Areál trolejbusy Ostrava</w:t>
      </w:r>
      <w:r w:rsidRPr="00480CD5">
        <w:rPr>
          <w:rFonts w:asciiTheme="minorHAnsi" w:hAnsiTheme="minorHAnsi" w:cstheme="minorHAnsi"/>
          <w:szCs w:val="22"/>
        </w:rPr>
        <w:t xml:space="preserve"> - adresa:  Sokolská 3243/64, Ostrava -  Moravská Ostrava</w:t>
      </w:r>
    </w:p>
    <w:p w14:paraId="26648D75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after="0" w:line="276" w:lineRule="auto"/>
        <w:ind w:left="993" w:right="283" w:hanging="425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b/>
          <w:i/>
          <w:szCs w:val="22"/>
        </w:rPr>
        <w:t xml:space="preserve">Areál dílny </w:t>
      </w:r>
      <w:proofErr w:type="spellStart"/>
      <w:r w:rsidRPr="00480CD5">
        <w:rPr>
          <w:rFonts w:asciiTheme="minorHAnsi" w:hAnsiTheme="minorHAnsi" w:cstheme="minorHAnsi"/>
          <w:b/>
          <w:i/>
          <w:szCs w:val="22"/>
        </w:rPr>
        <w:t>Martinov</w:t>
      </w:r>
      <w:proofErr w:type="spellEnd"/>
      <w:r w:rsidRPr="00480CD5">
        <w:rPr>
          <w:rFonts w:asciiTheme="minorHAnsi" w:hAnsiTheme="minorHAnsi" w:cstheme="minorHAnsi"/>
          <w:szCs w:val="22"/>
        </w:rPr>
        <w:t xml:space="preserve"> - adresa:  Martinovská 3293/40, Ostrava -  </w:t>
      </w:r>
      <w:proofErr w:type="spellStart"/>
      <w:r w:rsidRPr="00480CD5">
        <w:rPr>
          <w:rFonts w:asciiTheme="minorHAnsi" w:hAnsiTheme="minorHAnsi" w:cstheme="minorHAnsi"/>
          <w:szCs w:val="22"/>
        </w:rPr>
        <w:t>Martinov</w:t>
      </w:r>
      <w:proofErr w:type="spellEnd"/>
    </w:p>
    <w:p w14:paraId="7A9390DA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after="0" w:line="276" w:lineRule="auto"/>
        <w:ind w:left="993" w:right="283" w:hanging="425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b/>
          <w:i/>
          <w:szCs w:val="22"/>
        </w:rPr>
        <w:t>Budova ředitelství  společnosti</w:t>
      </w:r>
      <w:r w:rsidRPr="00480CD5">
        <w:rPr>
          <w:rFonts w:asciiTheme="minorHAnsi" w:hAnsiTheme="minorHAnsi" w:cstheme="minorHAnsi"/>
          <w:szCs w:val="22"/>
        </w:rPr>
        <w:t xml:space="preserve"> - adresa:  Poděbradova 494/2, Moravská Ostrava, </w:t>
      </w:r>
    </w:p>
    <w:p w14:paraId="0A28E2C0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after="0" w:line="276" w:lineRule="auto"/>
        <w:ind w:left="993" w:right="283" w:hanging="425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b/>
          <w:i/>
          <w:szCs w:val="22"/>
        </w:rPr>
        <w:t>Budova Vítkovická</w:t>
      </w:r>
      <w:r w:rsidRPr="00480CD5">
        <w:rPr>
          <w:rFonts w:asciiTheme="minorHAnsi" w:hAnsiTheme="minorHAnsi" w:cstheme="minorHAnsi"/>
          <w:szCs w:val="22"/>
        </w:rPr>
        <w:t xml:space="preserve"> -  adresa: Vítkovická 3133, Moravská Ostrava a Přívoz.</w:t>
      </w:r>
    </w:p>
    <w:p w14:paraId="5D8F946C" w14:textId="77777777" w:rsidR="00217061" w:rsidRPr="00480CD5" w:rsidRDefault="00217061" w:rsidP="00217061">
      <w:pPr>
        <w:spacing w:after="60" w:line="276" w:lineRule="auto"/>
        <w:ind w:left="568" w:right="283"/>
        <w:rPr>
          <w:rFonts w:cstheme="minorHAnsi"/>
        </w:rPr>
      </w:pPr>
    </w:p>
    <w:p w14:paraId="683DE7AC" w14:textId="77777777" w:rsidR="00217061" w:rsidRPr="00480CD5" w:rsidRDefault="00217061" w:rsidP="00217061">
      <w:pPr>
        <w:pStyle w:val="nadpisdruhrovn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Všeobecné požadavky na rozsah díla:</w:t>
      </w:r>
    </w:p>
    <w:p w14:paraId="29ED95AA" w14:textId="75372A5E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dodání a implementace SW, včetně všech potřebných licencí;</w:t>
      </w:r>
    </w:p>
    <w:p w14:paraId="1A936EFB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vytvoření testovacího a produkčního prostředí SIS;</w:t>
      </w:r>
    </w:p>
    <w:p w14:paraId="25154CF5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 xml:space="preserve">přehledné zobrazení v nejpoužívanějších internetových prohlížečích </w:t>
      </w:r>
      <w:proofErr w:type="spellStart"/>
      <w:r w:rsidRPr="00480CD5">
        <w:rPr>
          <w:rFonts w:asciiTheme="minorHAnsi" w:hAnsiTheme="minorHAnsi" w:cstheme="minorHAnsi"/>
          <w:szCs w:val="22"/>
        </w:rPr>
        <w:t>Edge</w:t>
      </w:r>
      <w:proofErr w:type="spellEnd"/>
      <w:r w:rsidRPr="00480CD5">
        <w:rPr>
          <w:rFonts w:asciiTheme="minorHAnsi" w:hAnsiTheme="minorHAnsi" w:cstheme="minorHAnsi"/>
          <w:szCs w:val="22"/>
        </w:rPr>
        <w:t xml:space="preserve">, Chrome, </w:t>
      </w:r>
      <w:proofErr w:type="spellStart"/>
      <w:r w:rsidRPr="00480CD5">
        <w:rPr>
          <w:rFonts w:asciiTheme="minorHAnsi" w:hAnsiTheme="minorHAnsi" w:cstheme="minorHAnsi"/>
          <w:szCs w:val="22"/>
        </w:rPr>
        <w:t>Firefox</w:t>
      </w:r>
      <w:proofErr w:type="spellEnd"/>
      <w:r w:rsidRPr="00480CD5">
        <w:rPr>
          <w:rFonts w:asciiTheme="minorHAnsi" w:hAnsiTheme="minorHAnsi" w:cstheme="minorHAnsi"/>
          <w:szCs w:val="22"/>
        </w:rPr>
        <w:t>, Opera;</w:t>
      </w:r>
    </w:p>
    <w:p w14:paraId="3D360834" w14:textId="717E9225" w:rsidR="00217061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responzivní mobilní aplikace pro prostředí IOS a Android, která bude graficky a funkčně podobná s prostředím na webu;</w:t>
      </w:r>
    </w:p>
    <w:p w14:paraId="293F3FB3" w14:textId="1FD575CC" w:rsidR="00323A98" w:rsidRDefault="002A06CA" w:rsidP="00323A98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</w:t>
      </w:r>
      <w:r w:rsidR="00323A98" w:rsidRPr="00323A98">
        <w:rPr>
          <w:rFonts w:asciiTheme="minorHAnsi" w:hAnsiTheme="minorHAnsi" w:cstheme="minorHAnsi"/>
          <w:szCs w:val="22"/>
        </w:rPr>
        <w:t xml:space="preserve">rovedení </w:t>
      </w:r>
      <w:proofErr w:type="spellStart"/>
      <w:r w:rsidR="00323A98" w:rsidRPr="00323A98">
        <w:rPr>
          <w:rFonts w:asciiTheme="minorHAnsi" w:hAnsiTheme="minorHAnsi" w:cstheme="minorHAnsi"/>
          <w:szCs w:val="22"/>
        </w:rPr>
        <w:t>předimplementační</w:t>
      </w:r>
      <w:proofErr w:type="spellEnd"/>
      <w:r w:rsidR="00323A98" w:rsidRPr="00323A98">
        <w:rPr>
          <w:rFonts w:asciiTheme="minorHAnsi" w:hAnsiTheme="minorHAnsi" w:cstheme="minorHAnsi"/>
          <w:szCs w:val="22"/>
        </w:rPr>
        <w:t xml:space="preserve"> analýzy potřebné k zpracování detailní </w:t>
      </w:r>
      <w:r w:rsidRPr="00323A98">
        <w:rPr>
          <w:rFonts w:asciiTheme="minorHAnsi" w:hAnsiTheme="minorHAnsi" w:cstheme="minorHAnsi"/>
          <w:szCs w:val="22"/>
        </w:rPr>
        <w:t>detailní</w:t>
      </w:r>
      <w:r>
        <w:rPr>
          <w:rFonts w:asciiTheme="minorHAnsi" w:hAnsiTheme="minorHAnsi" w:cstheme="minorHAnsi"/>
          <w:szCs w:val="22"/>
        </w:rPr>
        <w:t>ho implementačního plánu;</w:t>
      </w:r>
    </w:p>
    <w:p w14:paraId="1FB9780D" w14:textId="0B165D0A" w:rsidR="00323A98" w:rsidRPr="00480CD5" w:rsidRDefault="002A06CA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z</w:t>
      </w:r>
      <w:r w:rsidR="00323A98" w:rsidRPr="00323A98">
        <w:rPr>
          <w:rFonts w:asciiTheme="minorHAnsi" w:hAnsiTheme="minorHAnsi" w:cstheme="minorHAnsi"/>
          <w:szCs w:val="22"/>
        </w:rPr>
        <w:t>pracování detailní</w:t>
      </w:r>
      <w:r w:rsidR="003120CA">
        <w:rPr>
          <w:rFonts w:asciiTheme="minorHAnsi" w:hAnsiTheme="minorHAnsi" w:cstheme="minorHAnsi"/>
          <w:szCs w:val="22"/>
        </w:rPr>
        <w:t xml:space="preserve">ho implementačního plánu </w:t>
      </w:r>
      <w:r w:rsidR="00323A98" w:rsidRPr="00323A98">
        <w:rPr>
          <w:rFonts w:asciiTheme="minorHAnsi" w:hAnsiTheme="minorHAnsi" w:cstheme="minorHAnsi"/>
          <w:szCs w:val="22"/>
        </w:rPr>
        <w:t>(detailní popis rozsahu a způsobu implementace nabízeného řešení)</w:t>
      </w:r>
      <w:r>
        <w:rPr>
          <w:rFonts w:asciiTheme="minorHAnsi" w:hAnsiTheme="minorHAnsi" w:cstheme="minorHAnsi"/>
          <w:szCs w:val="22"/>
        </w:rPr>
        <w:t>;</w:t>
      </w:r>
    </w:p>
    <w:p w14:paraId="5CE58B61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implementace a vstupní nastavení dodávaného řešení dle požadavků Zadavatele a platné legislativy;</w:t>
      </w:r>
    </w:p>
    <w:p w14:paraId="6D20F5EE" w14:textId="17E4D9B6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při implementace musí být zajištěn plynulý přechod ze stávajícího provozovaného systému</w:t>
      </w:r>
      <w:r w:rsidR="002A06CA">
        <w:rPr>
          <w:rFonts w:asciiTheme="minorHAnsi" w:hAnsiTheme="minorHAnsi" w:cstheme="minorHAnsi"/>
        </w:rPr>
        <w:t>;</w:t>
      </w:r>
    </w:p>
    <w:p w14:paraId="2487A8AB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nastavení jednotných metodik a stravovacích postupů;</w:t>
      </w:r>
    </w:p>
    <w:p w14:paraId="035E6FAF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realizace propojení a integrace na okolní informační systémy zadavatele;</w:t>
      </w:r>
    </w:p>
    <w:p w14:paraId="58EF2B98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 xml:space="preserve">odezva SIS při jakémkoliv </w:t>
      </w:r>
      <w:proofErr w:type="spellStart"/>
      <w:r w:rsidRPr="00480CD5">
        <w:rPr>
          <w:rFonts w:asciiTheme="minorHAnsi" w:hAnsiTheme="minorHAnsi" w:cstheme="minorHAnsi"/>
          <w:szCs w:val="22"/>
        </w:rPr>
        <w:t>workflow</w:t>
      </w:r>
      <w:proofErr w:type="spellEnd"/>
      <w:r w:rsidRPr="00480CD5">
        <w:rPr>
          <w:rFonts w:asciiTheme="minorHAnsi" w:hAnsiTheme="minorHAnsi" w:cstheme="minorHAnsi"/>
          <w:szCs w:val="22"/>
        </w:rPr>
        <w:t xml:space="preserve"> bude nejpozději do 3 vteřin;</w:t>
      </w:r>
    </w:p>
    <w:p w14:paraId="6A6847B3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jednoduché intuitivní ovládání; bez zbytečných mezikroků (jednoduché na obsluhu);</w:t>
      </w:r>
    </w:p>
    <w:p w14:paraId="3D9383EE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aplikace bude stylizována do designu DPO (barevné schéma, logo apod.). Vítěznému dodavateli bude předán grafický manuál DPO;</w:t>
      </w:r>
    </w:p>
    <w:p w14:paraId="5F391C7F" w14:textId="6DF54FBA" w:rsidR="00217061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dodání a implementace HW, včetně fyzické implementace do sítě zadavatele;</w:t>
      </w:r>
    </w:p>
    <w:p w14:paraId="7CA60869" w14:textId="3B11A436" w:rsidR="00D642D7" w:rsidRDefault="00D642D7" w:rsidP="00D642D7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</w:t>
      </w:r>
      <w:r w:rsidR="00323A98" w:rsidRPr="00323A98">
        <w:rPr>
          <w:rFonts w:asciiTheme="minorHAnsi" w:hAnsiTheme="minorHAnsi" w:cstheme="minorHAnsi"/>
          <w:szCs w:val="22"/>
        </w:rPr>
        <w:t>rovedení akceptačních</w:t>
      </w:r>
      <w:r>
        <w:rPr>
          <w:rFonts w:asciiTheme="minorHAnsi" w:hAnsiTheme="minorHAnsi" w:cstheme="minorHAnsi"/>
          <w:szCs w:val="22"/>
        </w:rPr>
        <w:t xml:space="preserve"> testů;</w:t>
      </w:r>
    </w:p>
    <w:p w14:paraId="79CBD3A9" w14:textId="21AE47FB" w:rsidR="00323A98" w:rsidRDefault="00D642D7" w:rsidP="00D642D7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</w:t>
      </w:r>
      <w:r w:rsidR="00323A98" w:rsidRPr="00323A98">
        <w:rPr>
          <w:rFonts w:asciiTheme="minorHAnsi" w:hAnsiTheme="minorHAnsi" w:cstheme="minorHAnsi"/>
          <w:szCs w:val="22"/>
        </w:rPr>
        <w:t>řeklopení akceptovaného nastavení systému z testovacího do produktivního</w:t>
      </w:r>
      <w:r>
        <w:rPr>
          <w:rFonts w:asciiTheme="minorHAnsi" w:hAnsiTheme="minorHAnsi" w:cstheme="minorHAnsi"/>
          <w:szCs w:val="22"/>
        </w:rPr>
        <w:t xml:space="preserve"> prostředí a do ostrého provozu;</w:t>
      </w:r>
    </w:p>
    <w:p w14:paraId="21F0E576" w14:textId="77777777" w:rsidR="00D642D7" w:rsidRDefault="00323A98" w:rsidP="00D642D7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D642D7">
        <w:rPr>
          <w:rFonts w:asciiTheme="minorHAnsi" w:hAnsiTheme="minorHAnsi" w:cstheme="minorHAnsi"/>
          <w:szCs w:val="22"/>
        </w:rPr>
        <w:t>Součástí akceptačních testů musí být minimálně:</w:t>
      </w:r>
    </w:p>
    <w:p w14:paraId="7978AFB3" w14:textId="543A48B2" w:rsidR="00323A98" w:rsidRPr="00D642D7" w:rsidRDefault="00323A98" w:rsidP="00D642D7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D642D7">
        <w:rPr>
          <w:rFonts w:asciiTheme="minorHAnsi" w:hAnsiTheme="minorHAnsi" w:cstheme="minorHAnsi"/>
          <w:szCs w:val="22"/>
        </w:rPr>
        <w:t>odzkoušení klíčových funkcí nabízeného řešení</w:t>
      </w:r>
      <w:r w:rsidR="00D642D7" w:rsidRPr="00D642D7">
        <w:rPr>
          <w:rFonts w:asciiTheme="minorHAnsi" w:hAnsiTheme="minorHAnsi" w:cstheme="minorHAnsi"/>
          <w:szCs w:val="22"/>
        </w:rPr>
        <w:t xml:space="preserve"> dle Příloh</w:t>
      </w:r>
      <w:r w:rsidR="00D642D7" w:rsidRPr="00D642D7">
        <w:rPr>
          <w:rFonts w:cstheme="minorHAnsi"/>
        </w:rPr>
        <w:t>y</w:t>
      </w:r>
      <w:r w:rsidR="00D642D7" w:rsidRPr="00D642D7">
        <w:rPr>
          <w:rFonts w:asciiTheme="minorHAnsi" w:hAnsiTheme="minorHAnsi" w:cstheme="minorHAnsi"/>
          <w:szCs w:val="22"/>
        </w:rPr>
        <w:t xml:space="preserve"> č. 7 – Akceptační kritéria</w:t>
      </w:r>
      <w:r w:rsidR="00D642D7">
        <w:rPr>
          <w:rFonts w:asciiTheme="minorHAnsi" w:hAnsiTheme="minorHAnsi" w:cstheme="minorHAnsi"/>
          <w:szCs w:val="22"/>
        </w:rPr>
        <w:t>,</w:t>
      </w:r>
    </w:p>
    <w:p w14:paraId="25F95393" w14:textId="5B03B2FF" w:rsidR="00323A98" w:rsidRPr="00D642D7" w:rsidRDefault="00323A98" w:rsidP="00D642D7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D642D7">
        <w:rPr>
          <w:rFonts w:asciiTheme="minorHAnsi" w:hAnsiTheme="minorHAnsi" w:cstheme="minorHAnsi"/>
          <w:szCs w:val="22"/>
        </w:rPr>
        <w:t>provedení zátěžových testů a změření výkonových parametrů</w:t>
      </w:r>
      <w:r w:rsidR="00D642D7">
        <w:rPr>
          <w:rFonts w:asciiTheme="minorHAnsi" w:hAnsiTheme="minorHAnsi" w:cstheme="minorHAnsi"/>
          <w:szCs w:val="22"/>
        </w:rPr>
        <w:t>,</w:t>
      </w:r>
    </w:p>
    <w:p w14:paraId="0F8870E2" w14:textId="77777777" w:rsidR="00D642D7" w:rsidRDefault="00323A98" w:rsidP="00D642D7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D642D7">
        <w:rPr>
          <w:rFonts w:asciiTheme="minorHAnsi" w:hAnsiTheme="minorHAnsi" w:cstheme="minorHAnsi"/>
          <w:szCs w:val="22"/>
        </w:rPr>
        <w:t>otestování dostupnosti řešení</w:t>
      </w:r>
      <w:r w:rsidR="00D642D7">
        <w:rPr>
          <w:rFonts w:asciiTheme="minorHAnsi" w:hAnsiTheme="minorHAnsi" w:cstheme="minorHAnsi"/>
          <w:szCs w:val="22"/>
        </w:rPr>
        <w:t>,</w:t>
      </w:r>
    </w:p>
    <w:p w14:paraId="635B3B48" w14:textId="35E0D63F" w:rsidR="00323A98" w:rsidRPr="00D642D7" w:rsidRDefault="00D642D7" w:rsidP="00D642D7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D642D7">
        <w:rPr>
          <w:rFonts w:asciiTheme="minorHAnsi" w:hAnsiTheme="minorHAnsi" w:cstheme="minorHAnsi"/>
          <w:szCs w:val="22"/>
        </w:rPr>
        <w:t>o</w:t>
      </w:r>
      <w:r w:rsidR="00323A98" w:rsidRPr="00D642D7">
        <w:rPr>
          <w:rFonts w:asciiTheme="minorHAnsi" w:hAnsiTheme="minorHAnsi" w:cstheme="minorHAnsi"/>
          <w:szCs w:val="22"/>
        </w:rPr>
        <w:t xml:space="preserve"> provedení akceptace a jejím výsledku musí být vyhotoven písemný protokol</w:t>
      </w:r>
      <w:r>
        <w:rPr>
          <w:rFonts w:asciiTheme="minorHAnsi" w:hAnsiTheme="minorHAnsi" w:cstheme="minorHAnsi"/>
          <w:szCs w:val="22"/>
        </w:rPr>
        <w:t>;</w:t>
      </w:r>
    </w:p>
    <w:p w14:paraId="2D072894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lastRenderedPageBreak/>
        <w:t>realizace všech typů školení potřebné pro práci s dodávaným řešením:</w:t>
      </w:r>
    </w:p>
    <w:p w14:paraId="06AC7396" w14:textId="0DABFA39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 xml:space="preserve">pro administrátory a správce SIS - minimální rozsah školení pro </w:t>
      </w:r>
      <w:r w:rsidR="00B9106B">
        <w:rPr>
          <w:rFonts w:asciiTheme="minorHAnsi" w:hAnsiTheme="minorHAnsi" w:cstheme="minorHAnsi"/>
          <w:szCs w:val="22"/>
        </w:rPr>
        <w:t>5</w:t>
      </w:r>
      <w:r w:rsidRPr="00480CD5">
        <w:rPr>
          <w:rFonts w:asciiTheme="minorHAnsi" w:hAnsiTheme="minorHAnsi" w:cstheme="minorHAnsi"/>
          <w:szCs w:val="22"/>
        </w:rPr>
        <w:t xml:space="preserve"> uživatelů,</w:t>
      </w:r>
    </w:p>
    <w:p w14:paraId="20DAEF5A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pro uživatelé stravovacích provozů - minimální rozsah školení pro 30 uživatelů,</w:t>
      </w:r>
    </w:p>
    <w:p w14:paraId="0A1D0978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pro uživatele / strávníky - minimální rozsah školení pro 2000 uživatelů (školení proběhne formou dodaných </w:t>
      </w:r>
      <w:proofErr w:type="spellStart"/>
      <w:r w:rsidRPr="00480CD5">
        <w:rPr>
          <w:rFonts w:asciiTheme="minorHAnsi" w:hAnsiTheme="minorHAnsi" w:cstheme="minorHAnsi"/>
        </w:rPr>
        <w:t>videomanuálů</w:t>
      </w:r>
      <w:proofErr w:type="spellEnd"/>
      <w:r w:rsidRPr="00480CD5">
        <w:rPr>
          <w:rFonts w:asciiTheme="minorHAnsi" w:hAnsiTheme="minorHAnsi" w:cstheme="minorHAnsi"/>
        </w:rPr>
        <w:t xml:space="preserve">, </w:t>
      </w:r>
      <w:proofErr w:type="spellStart"/>
      <w:r w:rsidRPr="00480CD5">
        <w:rPr>
          <w:rFonts w:asciiTheme="minorHAnsi" w:hAnsiTheme="minorHAnsi" w:cstheme="minorHAnsi"/>
        </w:rPr>
        <w:t>info</w:t>
      </w:r>
      <w:proofErr w:type="spellEnd"/>
      <w:r w:rsidRPr="00480CD5">
        <w:rPr>
          <w:rFonts w:asciiTheme="minorHAnsi" w:hAnsiTheme="minorHAnsi" w:cstheme="minorHAnsi"/>
        </w:rPr>
        <w:t xml:space="preserve"> letáků);</w:t>
      </w:r>
    </w:p>
    <w:p w14:paraId="1700F5CC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dodání kompletní dokumentace v elektronické podobě ve formátu Microsoft Word a PDF (každý dokument v obou formátech), ve verzi aktuálně uvolněné ke dni akceptace:</w:t>
      </w:r>
    </w:p>
    <w:p w14:paraId="1AE2453D" w14:textId="3DEFCAFE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uživatelský manuál s popisem uživatelských funkcí SIS</w:t>
      </w:r>
      <w:r w:rsidR="00D642D7">
        <w:rPr>
          <w:rFonts w:asciiTheme="minorHAnsi" w:hAnsiTheme="minorHAnsi" w:cstheme="minorHAnsi"/>
          <w:szCs w:val="22"/>
        </w:rPr>
        <w:t xml:space="preserve"> a r</w:t>
      </w:r>
      <w:r w:rsidR="00323A98" w:rsidRPr="00323A98">
        <w:rPr>
          <w:rFonts w:asciiTheme="minorHAnsi" w:hAnsiTheme="minorHAnsi" w:cstheme="minorHAnsi"/>
          <w:szCs w:val="22"/>
        </w:rPr>
        <w:t>ozsah běžné údržby systému (základní podpora) i rozšířené podpory systému</w:t>
      </w:r>
      <w:r w:rsidRPr="00480CD5">
        <w:rPr>
          <w:rFonts w:asciiTheme="minorHAnsi" w:hAnsiTheme="minorHAnsi" w:cstheme="minorHAnsi"/>
          <w:szCs w:val="22"/>
        </w:rPr>
        <w:t>,</w:t>
      </w:r>
    </w:p>
    <w:p w14:paraId="7586FC7D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implementační plán projektu s popisem návrhu realizace díla a časový harmonogram, plán školení administrátorů a uživatelů,</w:t>
      </w:r>
    </w:p>
    <w:p w14:paraId="5691449D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finální popis implementace dodávaného řešení, které je podloženo potvrzenými akceptačními protokoly,</w:t>
      </w:r>
    </w:p>
    <w:p w14:paraId="1E0228F5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 xml:space="preserve">instalační dokumentace s popisem jednotlivých kroků instalace, konfigurace a zprovoznění. Dokumentace bude zahrnovat všechny nezbytné instalační kroky nad rámec instalace operačního systému. Dokumentace bude také zahrnovat výčet všech nezbytných komponent pro nasazení SIS, včetně verzí, licencí třetích stran a konfigurací, a to včetně operačního systému, databáze, </w:t>
      </w:r>
      <w:proofErr w:type="spellStart"/>
      <w:r w:rsidRPr="00480CD5">
        <w:rPr>
          <w:rFonts w:asciiTheme="minorHAnsi" w:hAnsiTheme="minorHAnsi" w:cstheme="minorHAnsi"/>
          <w:szCs w:val="22"/>
        </w:rPr>
        <w:t>frameworků</w:t>
      </w:r>
      <w:proofErr w:type="spellEnd"/>
      <w:r w:rsidRPr="00480CD5">
        <w:rPr>
          <w:rFonts w:asciiTheme="minorHAnsi" w:hAnsiTheme="minorHAnsi" w:cstheme="minorHAnsi"/>
          <w:szCs w:val="22"/>
        </w:rPr>
        <w:t xml:space="preserve"> a aplikačních rámců,</w:t>
      </w:r>
    </w:p>
    <w:p w14:paraId="53EA0463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projektová dokumentace;</w:t>
      </w:r>
    </w:p>
    <w:p w14:paraId="76A702D4" w14:textId="77777777" w:rsidR="00D642D7" w:rsidRPr="00D8113C" w:rsidRDefault="00217061" w:rsidP="00D642D7">
      <w:pPr>
        <w:pStyle w:val="Nadpistabulky"/>
        <w:widowControl/>
        <w:numPr>
          <w:ilvl w:val="0"/>
          <w:numId w:val="35"/>
        </w:numPr>
        <w:suppressLineNumbers w:val="0"/>
        <w:suppressAutoHyphens w:val="0"/>
        <w:spacing w:after="120"/>
        <w:contextualSpacing/>
        <w:jc w:val="both"/>
        <w:rPr>
          <w:rFonts w:asciiTheme="minorHAnsi" w:eastAsia="Times New Roman" w:hAnsiTheme="minorHAnsi" w:cstheme="minorHAnsi"/>
          <w:b w:val="0"/>
          <w:bCs w:val="0"/>
          <w:kern w:val="0"/>
          <w:sz w:val="24"/>
          <w:szCs w:val="18"/>
          <w:lang w:eastAsia="en-US"/>
        </w:rPr>
      </w:pPr>
      <w:r w:rsidRPr="00D8113C">
        <w:rPr>
          <w:rFonts w:asciiTheme="minorHAnsi" w:hAnsiTheme="minorHAnsi" w:cstheme="minorHAnsi"/>
          <w:sz w:val="22"/>
        </w:rPr>
        <w:t>Servisní podporu a údržbu SIS</w:t>
      </w:r>
      <w:r w:rsidR="00D642D7" w:rsidRPr="00D8113C">
        <w:rPr>
          <w:rFonts w:asciiTheme="minorHAnsi" w:hAnsiTheme="minorHAnsi" w:cstheme="minorHAnsi"/>
          <w:sz w:val="22"/>
        </w:rPr>
        <w:t>:</w:t>
      </w:r>
    </w:p>
    <w:p w14:paraId="53D1E4A0" w14:textId="77777777" w:rsidR="00D642D7" w:rsidRPr="00D8113C" w:rsidRDefault="002A06CA" w:rsidP="00D642D7">
      <w:pPr>
        <w:pStyle w:val="Nadpistabulky"/>
        <w:widowControl/>
        <w:numPr>
          <w:ilvl w:val="1"/>
          <w:numId w:val="35"/>
        </w:numPr>
        <w:suppressLineNumbers w:val="0"/>
        <w:suppressAutoHyphens w:val="0"/>
        <w:spacing w:after="120"/>
        <w:contextualSpacing/>
        <w:jc w:val="both"/>
        <w:rPr>
          <w:rFonts w:asciiTheme="minorHAnsi" w:eastAsia="Times New Roman" w:hAnsiTheme="minorHAnsi" w:cstheme="minorHAnsi"/>
          <w:b w:val="0"/>
          <w:bCs w:val="0"/>
          <w:kern w:val="0"/>
          <w:sz w:val="24"/>
          <w:szCs w:val="18"/>
          <w:lang w:eastAsia="en-US"/>
        </w:rPr>
      </w:pPr>
      <w:r w:rsidRPr="00D8113C">
        <w:rPr>
          <w:rFonts w:asciiTheme="minorHAnsi" w:hAnsiTheme="minorHAnsi" w:cstheme="minorHAnsi"/>
          <w:b w:val="0"/>
          <w:sz w:val="22"/>
          <w:szCs w:val="22"/>
        </w:rPr>
        <w:t>údržbu SW systému (úpravy, modifikace a rozšíření) dle platné legislativy, řešení problémových a havarijních situací vyvolaných chybnou funkcí nebo instalací SW systému nebo chybami obsluh</w:t>
      </w:r>
      <w:r w:rsidR="00D642D7" w:rsidRPr="00D8113C">
        <w:rPr>
          <w:rFonts w:asciiTheme="minorHAnsi" w:hAnsiTheme="minorHAnsi" w:cstheme="minorHAnsi"/>
          <w:b w:val="0"/>
          <w:sz w:val="22"/>
          <w:szCs w:val="22"/>
        </w:rPr>
        <w:t>y SW systému nebo poruchami HW,</w:t>
      </w:r>
    </w:p>
    <w:p w14:paraId="1F62117D" w14:textId="77777777" w:rsidR="00D642D7" w:rsidRPr="00D8113C" w:rsidRDefault="002A06CA" w:rsidP="00D642D7">
      <w:pPr>
        <w:pStyle w:val="Nadpistabulky"/>
        <w:widowControl/>
        <w:numPr>
          <w:ilvl w:val="1"/>
          <w:numId w:val="35"/>
        </w:numPr>
        <w:suppressLineNumbers w:val="0"/>
        <w:suppressAutoHyphens w:val="0"/>
        <w:spacing w:after="120"/>
        <w:contextualSpacing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D8113C">
        <w:rPr>
          <w:rFonts w:asciiTheme="minorHAnsi" w:hAnsiTheme="minorHAnsi" w:cstheme="minorHAnsi"/>
          <w:b w:val="0"/>
          <w:sz w:val="22"/>
          <w:szCs w:val="22"/>
        </w:rPr>
        <w:t>školení uživatelů SW systému,</w:t>
      </w:r>
    </w:p>
    <w:p w14:paraId="28D5BD88" w14:textId="77777777" w:rsidR="00D642D7" w:rsidRPr="00D8113C" w:rsidRDefault="002A06CA" w:rsidP="00D642D7">
      <w:pPr>
        <w:pStyle w:val="Nadpistabulky"/>
        <w:widowControl/>
        <w:numPr>
          <w:ilvl w:val="1"/>
          <w:numId w:val="35"/>
        </w:numPr>
        <w:suppressLineNumbers w:val="0"/>
        <w:suppressAutoHyphens w:val="0"/>
        <w:spacing w:after="120"/>
        <w:contextualSpacing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D8113C">
        <w:rPr>
          <w:rFonts w:asciiTheme="minorHAnsi" w:hAnsiTheme="minorHAnsi" w:cstheme="minorHAnsi"/>
          <w:b w:val="0"/>
          <w:sz w:val="22"/>
          <w:szCs w:val="22"/>
        </w:rPr>
        <w:t>provedení dalších odborných prací (nastavení parametrů SW systému, jeho rozšíření, programátorské práce),</w:t>
      </w:r>
    </w:p>
    <w:p w14:paraId="53B72B72" w14:textId="010713E0" w:rsidR="00217061" w:rsidRPr="00D8113C" w:rsidRDefault="002A06CA" w:rsidP="00D642D7">
      <w:pPr>
        <w:pStyle w:val="Nadpistabulky"/>
        <w:widowControl/>
        <w:numPr>
          <w:ilvl w:val="1"/>
          <w:numId w:val="35"/>
        </w:numPr>
        <w:suppressLineNumbers w:val="0"/>
        <w:suppressAutoHyphens w:val="0"/>
        <w:spacing w:after="120"/>
        <w:contextualSpacing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D8113C">
        <w:rPr>
          <w:rFonts w:asciiTheme="minorHAnsi" w:hAnsiTheme="minorHAnsi" w:cstheme="minorHAnsi"/>
          <w:b w:val="0"/>
          <w:sz w:val="22"/>
          <w:szCs w:val="22"/>
        </w:rPr>
        <w:t>zajišťování kompatibility SW systému s novými verzemi systémového software (např. operační systém, databázový server, …)</w:t>
      </w:r>
      <w:r w:rsidR="00217061" w:rsidRPr="00D8113C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6B3D1F50" w14:textId="77777777" w:rsidR="00D642D7" w:rsidRDefault="00D642D7" w:rsidP="00D642D7">
      <w:pPr>
        <w:pStyle w:val="Odstavecseseznamem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</w:p>
    <w:p w14:paraId="52D84204" w14:textId="53312861" w:rsidR="00A16736" w:rsidRPr="00A16736" w:rsidRDefault="0079793B" w:rsidP="00A16736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Vytvoření a předání</w:t>
      </w:r>
      <w:r w:rsidR="00D642D7">
        <w:rPr>
          <w:rFonts w:asciiTheme="minorHAnsi" w:hAnsiTheme="minorHAnsi" w:cstheme="minorHAnsi"/>
        </w:rPr>
        <w:t xml:space="preserve"> n</w:t>
      </w:r>
      <w:r w:rsidR="00A16736" w:rsidRPr="00A16736">
        <w:rPr>
          <w:rFonts w:asciiTheme="minorHAnsi" w:hAnsiTheme="minorHAnsi" w:cstheme="minorHAnsi"/>
        </w:rPr>
        <w:t>ouzov</w:t>
      </w:r>
      <w:r w:rsidR="00D642D7">
        <w:rPr>
          <w:rFonts w:asciiTheme="minorHAnsi" w:hAnsiTheme="minorHAnsi" w:cstheme="minorHAnsi"/>
        </w:rPr>
        <w:t>ého</w:t>
      </w:r>
      <w:r w:rsidR="00A16736" w:rsidRPr="00A16736">
        <w:rPr>
          <w:rFonts w:asciiTheme="minorHAnsi" w:hAnsiTheme="minorHAnsi" w:cstheme="minorHAnsi"/>
        </w:rPr>
        <w:t xml:space="preserve"> operační</w:t>
      </w:r>
      <w:r w:rsidR="00D642D7">
        <w:rPr>
          <w:rFonts w:asciiTheme="minorHAnsi" w:hAnsiTheme="minorHAnsi" w:cstheme="minorHAnsi"/>
        </w:rPr>
        <w:t>ho</w:t>
      </w:r>
      <w:r w:rsidR="00A16736" w:rsidRPr="00A16736">
        <w:rPr>
          <w:rFonts w:asciiTheme="minorHAnsi" w:hAnsiTheme="minorHAnsi" w:cstheme="minorHAnsi"/>
        </w:rPr>
        <w:t xml:space="preserve"> manuál</w:t>
      </w:r>
      <w:r w:rsidR="00D642D7">
        <w:rPr>
          <w:rFonts w:asciiTheme="minorHAnsi" w:hAnsiTheme="minorHAnsi" w:cstheme="minorHAnsi"/>
        </w:rPr>
        <w:t>u</w:t>
      </w:r>
      <w:r w:rsidR="00A16736" w:rsidRPr="00A16736">
        <w:rPr>
          <w:rFonts w:asciiTheme="minorHAnsi" w:hAnsiTheme="minorHAnsi" w:cstheme="minorHAnsi"/>
        </w:rPr>
        <w:t xml:space="preserve"> pro stravovací služby</w:t>
      </w:r>
      <w:r w:rsidR="00A1673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–</w:t>
      </w:r>
      <w:r w:rsidR="00A1673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manuál </w:t>
      </w:r>
      <w:r w:rsidR="00A16736">
        <w:rPr>
          <w:rFonts w:asciiTheme="minorHAnsi" w:hAnsiTheme="minorHAnsi" w:cstheme="minorHAnsi"/>
        </w:rPr>
        <w:t>zajistí</w:t>
      </w:r>
      <w:r>
        <w:rPr>
          <w:rFonts w:asciiTheme="minorHAnsi" w:hAnsiTheme="minorHAnsi" w:cstheme="minorHAnsi"/>
        </w:rPr>
        <w:t xml:space="preserve"> provoz závodního stravování</w:t>
      </w:r>
      <w:r w:rsidR="00A16736">
        <w:rPr>
          <w:rFonts w:asciiTheme="minorHAnsi" w:hAnsiTheme="minorHAnsi" w:cstheme="minorHAnsi"/>
        </w:rPr>
        <w:t xml:space="preserve"> p</w:t>
      </w:r>
      <w:r w:rsidR="00A16736" w:rsidRPr="00A16736">
        <w:rPr>
          <w:rFonts w:asciiTheme="minorHAnsi" w:hAnsiTheme="minorHAnsi" w:cstheme="minorHAnsi"/>
        </w:rPr>
        <w:t xml:space="preserve">ři výpadku </w:t>
      </w:r>
      <w:r w:rsidR="00A16736">
        <w:rPr>
          <w:rFonts w:asciiTheme="minorHAnsi" w:hAnsiTheme="minorHAnsi" w:cstheme="minorHAnsi"/>
        </w:rPr>
        <w:t>SIS;</w:t>
      </w:r>
    </w:p>
    <w:p w14:paraId="350A9A51" w14:textId="77777777" w:rsidR="00217061" w:rsidRPr="00480CD5" w:rsidRDefault="00217061" w:rsidP="00217061">
      <w:pPr>
        <w:ind w:left="360"/>
        <w:rPr>
          <w:rFonts w:cstheme="minorHAnsi"/>
        </w:rPr>
      </w:pPr>
      <w:bookmarkStart w:id="0" w:name="_GoBack"/>
      <w:bookmarkEnd w:id="0"/>
    </w:p>
    <w:p w14:paraId="72CEF076" w14:textId="77777777" w:rsidR="00217061" w:rsidRPr="00480CD5" w:rsidRDefault="00217061" w:rsidP="00217061">
      <w:pPr>
        <w:rPr>
          <w:rFonts w:cstheme="minorHAnsi"/>
        </w:rPr>
      </w:pPr>
    </w:p>
    <w:p w14:paraId="07EBD34F" w14:textId="77777777" w:rsidR="00217061" w:rsidRPr="00480CD5" w:rsidRDefault="00217061" w:rsidP="00217061">
      <w:pPr>
        <w:pStyle w:val="nadpisdruhrovn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Specifikace infrastruktury objednavatele:</w:t>
      </w:r>
    </w:p>
    <w:p w14:paraId="7D163BA9" w14:textId="77777777" w:rsidR="00217061" w:rsidRPr="00480CD5" w:rsidRDefault="00217061" w:rsidP="00217061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Virtuální prostředí </w:t>
      </w:r>
      <w:proofErr w:type="spellStart"/>
      <w:r w:rsidRPr="00480CD5">
        <w:rPr>
          <w:rFonts w:asciiTheme="minorHAnsi" w:hAnsiTheme="minorHAnsi" w:cstheme="minorHAnsi"/>
        </w:rPr>
        <w:t>VMware</w:t>
      </w:r>
      <w:proofErr w:type="spellEnd"/>
      <w:r w:rsidRPr="00480CD5">
        <w:rPr>
          <w:rFonts w:asciiTheme="minorHAnsi" w:hAnsiTheme="minorHAnsi" w:cstheme="minorHAnsi"/>
        </w:rPr>
        <w:t>;</w:t>
      </w:r>
    </w:p>
    <w:p w14:paraId="58FBCAEA" w14:textId="530DFBC9" w:rsidR="00217061" w:rsidRDefault="00217061" w:rsidP="00217061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OS Windows Server 2019;</w:t>
      </w:r>
    </w:p>
    <w:p w14:paraId="5A811ECA" w14:textId="656BD920" w:rsidR="00003A0E" w:rsidRPr="00480CD5" w:rsidRDefault="00003A0E" w:rsidP="00003A0E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003A0E">
        <w:rPr>
          <w:rFonts w:asciiTheme="minorHAnsi" w:hAnsiTheme="minorHAnsi" w:cstheme="minorHAnsi"/>
        </w:rPr>
        <w:t>MS Exchange 2019</w:t>
      </w:r>
    </w:p>
    <w:p w14:paraId="4EA44B0C" w14:textId="62F32BD6" w:rsidR="00217061" w:rsidRDefault="00217061" w:rsidP="00217061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DB server Microsoft SQL Server 2019</w:t>
      </w:r>
    </w:p>
    <w:p w14:paraId="25E58B55" w14:textId="49C171DD" w:rsidR="00003A0E" w:rsidRPr="00480CD5" w:rsidRDefault="00003A0E" w:rsidP="00217061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003A0E">
        <w:rPr>
          <w:rFonts w:asciiTheme="minorHAnsi" w:hAnsiTheme="minorHAnsi" w:cstheme="minorHAnsi"/>
        </w:rPr>
        <w:t xml:space="preserve">V síti je implementována adresářová služba Microsoft </w:t>
      </w:r>
      <w:proofErr w:type="spellStart"/>
      <w:r w:rsidRPr="00003A0E">
        <w:rPr>
          <w:rFonts w:asciiTheme="minorHAnsi" w:hAnsiTheme="minorHAnsi" w:cstheme="minorHAnsi"/>
        </w:rPr>
        <w:t>Active</w:t>
      </w:r>
      <w:proofErr w:type="spellEnd"/>
      <w:r w:rsidRPr="00003A0E">
        <w:rPr>
          <w:rFonts w:asciiTheme="minorHAnsi" w:hAnsiTheme="minorHAnsi" w:cstheme="minorHAnsi"/>
        </w:rPr>
        <w:t xml:space="preserve"> </w:t>
      </w:r>
      <w:proofErr w:type="spellStart"/>
      <w:r w:rsidRPr="00003A0E">
        <w:rPr>
          <w:rFonts w:asciiTheme="minorHAnsi" w:hAnsiTheme="minorHAnsi" w:cstheme="minorHAnsi"/>
        </w:rPr>
        <w:t>Directory</w:t>
      </w:r>
      <w:proofErr w:type="spellEnd"/>
      <w:r w:rsidRPr="00003A0E">
        <w:rPr>
          <w:rFonts w:asciiTheme="minorHAnsi" w:hAnsiTheme="minorHAnsi" w:cstheme="minorHAnsi"/>
        </w:rPr>
        <w:t xml:space="preserve"> verze 2016.</w:t>
      </w:r>
    </w:p>
    <w:p w14:paraId="7D0EBDC5" w14:textId="77777777" w:rsidR="00003A0E" w:rsidRDefault="00217061" w:rsidP="00003A0E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Na stanicích je použit OS Windows 10 Pro a Windows 11 Pro</w:t>
      </w:r>
    </w:p>
    <w:p w14:paraId="62545AFF" w14:textId="615B0D01" w:rsidR="00003A0E" w:rsidRPr="00480CD5" w:rsidRDefault="00003A0E" w:rsidP="00003A0E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003A0E">
        <w:rPr>
          <w:rFonts w:asciiTheme="minorHAnsi" w:hAnsiTheme="minorHAnsi" w:cstheme="minorHAnsi"/>
        </w:rPr>
        <w:t>MS Office 2016 Standard</w:t>
      </w:r>
    </w:p>
    <w:p w14:paraId="1DDE2AE1" w14:textId="77777777" w:rsidR="00217061" w:rsidRPr="00003A0E" w:rsidRDefault="00217061" w:rsidP="00003A0E">
      <w:pPr>
        <w:spacing w:line="240" w:lineRule="auto"/>
        <w:rPr>
          <w:rFonts w:cstheme="minorHAnsi"/>
        </w:rPr>
      </w:pPr>
    </w:p>
    <w:p w14:paraId="6F1FBEF8" w14:textId="7A04B8C5" w:rsidR="00217061" w:rsidRPr="00480CD5" w:rsidRDefault="00217061" w:rsidP="00217061">
      <w:pPr>
        <w:pStyle w:val="nadpisdruhrovn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Integrace na tyto informační systémy</w:t>
      </w:r>
    </w:p>
    <w:p w14:paraId="2FEE2A01" w14:textId="0A44C17D" w:rsidR="00217061" w:rsidRPr="00480CD5" w:rsidRDefault="00217061" w:rsidP="00217061">
      <w:pPr>
        <w:rPr>
          <w:rFonts w:cstheme="minorHAnsi"/>
        </w:rPr>
      </w:pPr>
      <w:r w:rsidRPr="00480CD5">
        <w:rPr>
          <w:rFonts w:cstheme="minorHAnsi"/>
        </w:rPr>
        <w:t>Požadujeme realizovat integrace SIS na tyto informační systémy Dopravního podniku Ostrava, a.s.:</w:t>
      </w:r>
    </w:p>
    <w:p w14:paraId="5ECE3038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Helios </w:t>
      </w:r>
      <w:proofErr w:type="spellStart"/>
      <w:r w:rsidRPr="00480CD5">
        <w:rPr>
          <w:rFonts w:asciiTheme="minorHAnsi" w:hAnsiTheme="minorHAnsi" w:cstheme="minorHAnsi"/>
        </w:rPr>
        <w:t>Nephrite</w:t>
      </w:r>
      <w:proofErr w:type="spellEnd"/>
      <w:r w:rsidRPr="00480CD5">
        <w:rPr>
          <w:rFonts w:asciiTheme="minorHAnsi" w:hAnsiTheme="minorHAnsi" w:cstheme="minorHAnsi"/>
        </w:rPr>
        <w:t xml:space="preserve">, dodavatel: </w:t>
      </w:r>
      <w:proofErr w:type="spellStart"/>
      <w:r w:rsidRPr="00480CD5">
        <w:rPr>
          <w:rFonts w:asciiTheme="minorHAnsi" w:hAnsiTheme="minorHAnsi" w:cstheme="minorHAnsi"/>
        </w:rPr>
        <w:t>Asseco</w:t>
      </w:r>
      <w:proofErr w:type="spellEnd"/>
      <w:r w:rsidRPr="00480CD5">
        <w:rPr>
          <w:rFonts w:asciiTheme="minorHAnsi" w:hAnsiTheme="minorHAnsi" w:cstheme="minorHAnsi"/>
        </w:rPr>
        <w:t xml:space="preserve"> </w:t>
      </w:r>
      <w:proofErr w:type="spellStart"/>
      <w:r w:rsidRPr="00480CD5">
        <w:rPr>
          <w:rFonts w:asciiTheme="minorHAnsi" w:hAnsiTheme="minorHAnsi" w:cstheme="minorHAnsi"/>
        </w:rPr>
        <w:t>Solution</w:t>
      </w:r>
      <w:proofErr w:type="spellEnd"/>
    </w:p>
    <w:p w14:paraId="271CB59A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eastAsiaTheme="minorEastAsia" w:hAnsiTheme="minorHAnsi" w:cstheme="minorHAnsi"/>
          <w:szCs w:val="22"/>
          <w:lang w:eastAsia="cs-CZ"/>
        </w:rPr>
        <w:lastRenderedPageBreak/>
        <w:t xml:space="preserve">Integrace pomocí webového API  (komunikační brána </w:t>
      </w:r>
      <w:proofErr w:type="spellStart"/>
      <w:r w:rsidRPr="00480CD5">
        <w:rPr>
          <w:rFonts w:asciiTheme="minorHAnsi" w:eastAsiaTheme="minorEastAsia" w:hAnsiTheme="minorHAnsi" w:cstheme="minorHAnsi"/>
          <w:szCs w:val="22"/>
          <w:lang w:eastAsia="cs-CZ"/>
        </w:rPr>
        <w:t>ServiceGate</w:t>
      </w:r>
      <w:proofErr w:type="spellEnd"/>
      <w:r w:rsidRPr="00480CD5">
        <w:rPr>
          <w:rFonts w:asciiTheme="minorHAnsi" w:eastAsiaTheme="minorEastAsia" w:hAnsiTheme="minorHAnsi" w:cstheme="minorHAnsi"/>
          <w:szCs w:val="22"/>
          <w:lang w:eastAsia="cs-CZ"/>
        </w:rPr>
        <w:t>)</w:t>
      </w:r>
    </w:p>
    <w:p w14:paraId="136FA5F2" w14:textId="7C75A629" w:rsidR="00217061" w:rsidRPr="00480CD5" w:rsidRDefault="00217061" w:rsidP="00217061">
      <w:pPr>
        <w:pStyle w:val="Odstavecseseznamem"/>
        <w:numPr>
          <w:ilvl w:val="1"/>
          <w:numId w:val="35"/>
        </w:numPr>
        <w:shd w:val="clear" w:color="auto" w:fill="FFFFFF" w:themeFill="background1"/>
        <w:overflowPunct/>
        <w:autoSpaceDE/>
        <w:autoSpaceDN/>
        <w:adjustRightInd/>
        <w:spacing w:after="0" w:line="240" w:lineRule="auto"/>
        <w:jc w:val="left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eastAsiaTheme="minorEastAsia" w:hAnsiTheme="minorHAnsi" w:cstheme="minorHAnsi"/>
          <w:szCs w:val="22"/>
          <w:lang w:eastAsia="cs-CZ"/>
        </w:rPr>
        <w:t xml:space="preserve">Obousměrná integrace (strávníci-zaměstnanci, platby / noví kreditoví strávníci, konečné měsíční stavy kreditů, podklady pro </w:t>
      </w:r>
      <w:proofErr w:type="spellStart"/>
      <w:proofErr w:type="gramStart"/>
      <w:r w:rsidRPr="00480CD5">
        <w:rPr>
          <w:rFonts w:asciiTheme="minorHAnsi" w:eastAsiaTheme="minorEastAsia" w:hAnsiTheme="minorHAnsi" w:cstheme="minorHAnsi"/>
          <w:szCs w:val="22"/>
          <w:lang w:eastAsia="cs-CZ"/>
        </w:rPr>
        <w:t>úč</w:t>
      </w:r>
      <w:proofErr w:type="gramEnd"/>
      <w:r w:rsidRPr="00480CD5">
        <w:rPr>
          <w:rFonts w:asciiTheme="minorHAnsi" w:eastAsiaTheme="minorEastAsia" w:hAnsiTheme="minorHAnsi" w:cstheme="minorHAnsi"/>
          <w:szCs w:val="22"/>
          <w:lang w:eastAsia="cs-CZ"/>
        </w:rPr>
        <w:t>.</w:t>
      </w:r>
      <w:proofErr w:type="gramStart"/>
      <w:r w:rsidRPr="00480CD5">
        <w:rPr>
          <w:rFonts w:asciiTheme="minorHAnsi" w:eastAsiaTheme="minorEastAsia" w:hAnsiTheme="minorHAnsi" w:cstheme="minorHAnsi"/>
          <w:szCs w:val="22"/>
          <w:lang w:eastAsia="cs-CZ"/>
        </w:rPr>
        <w:t>uzávěrku</w:t>
      </w:r>
      <w:proofErr w:type="spellEnd"/>
      <w:proofErr w:type="gramEnd"/>
      <w:r w:rsidR="00D669F8">
        <w:rPr>
          <w:rFonts w:asciiTheme="minorHAnsi" w:eastAsiaTheme="minorEastAsia" w:hAnsiTheme="minorHAnsi" w:cstheme="minorHAnsi"/>
          <w:szCs w:val="22"/>
          <w:lang w:eastAsia="cs-CZ"/>
        </w:rPr>
        <w:t>)</w:t>
      </w:r>
    </w:p>
    <w:p w14:paraId="3D3DF5F4" w14:textId="77777777" w:rsidR="00217061" w:rsidRPr="00480CD5" w:rsidRDefault="00217061" w:rsidP="00217061">
      <w:pPr>
        <w:shd w:val="clear" w:color="auto" w:fill="FFFFFF" w:themeFill="background1"/>
        <w:spacing w:after="0"/>
        <w:rPr>
          <w:rFonts w:eastAsia="Segoe UI" w:cstheme="minorHAnsi"/>
          <w:color w:val="333333"/>
          <w:sz w:val="18"/>
          <w:szCs w:val="18"/>
        </w:rPr>
      </w:pPr>
    </w:p>
    <w:p w14:paraId="0D115E98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MS </w:t>
      </w:r>
      <w:proofErr w:type="spellStart"/>
      <w:r w:rsidRPr="00480CD5">
        <w:rPr>
          <w:rFonts w:asciiTheme="minorHAnsi" w:hAnsiTheme="minorHAnsi" w:cstheme="minorHAnsi"/>
        </w:rPr>
        <w:t>Active</w:t>
      </w:r>
      <w:proofErr w:type="spellEnd"/>
      <w:r w:rsidRPr="00480CD5">
        <w:rPr>
          <w:rFonts w:asciiTheme="minorHAnsi" w:hAnsiTheme="minorHAnsi" w:cstheme="minorHAnsi"/>
        </w:rPr>
        <w:t xml:space="preserve"> </w:t>
      </w:r>
      <w:proofErr w:type="spellStart"/>
      <w:r w:rsidRPr="00480CD5">
        <w:rPr>
          <w:rFonts w:asciiTheme="minorHAnsi" w:hAnsiTheme="minorHAnsi" w:cstheme="minorHAnsi"/>
        </w:rPr>
        <w:t>Directory</w:t>
      </w:r>
      <w:proofErr w:type="spellEnd"/>
    </w:p>
    <w:p w14:paraId="6E66B599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Pravidelný import zaměstnanců (strávníků, uživatelů)</w:t>
      </w:r>
    </w:p>
    <w:p w14:paraId="75519A40" w14:textId="77777777" w:rsidR="00217061" w:rsidRPr="00480CD5" w:rsidRDefault="00217061" w:rsidP="00217061">
      <w:pPr>
        <w:rPr>
          <w:rFonts w:cstheme="minorHAnsi"/>
        </w:rPr>
      </w:pPr>
    </w:p>
    <w:p w14:paraId="56978A33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Systém pro sběr a správu logů (Log Management)</w:t>
      </w:r>
    </w:p>
    <w:p w14:paraId="0E9DB799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Automatické logování událostí do logovacího serveru: uživatelské přihlášení/odhlášení, chyby systému, transakce, změny konfigurace, přístupy k citlivým datům, a bezpečnostní incidenty.</w:t>
      </w:r>
    </w:p>
    <w:p w14:paraId="53991FBA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Detail Logů: Každý záznam by měl obsahovat časové razítko, zdroj události, úroveň závažnosti, popis události, a identifikaci uživatele. Pro bezpečnostní události zahrňte také IP adresu a další relevantní síťové informace.</w:t>
      </w:r>
    </w:p>
    <w:p w14:paraId="346316C9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Formát Logů: kompatibilní s běžně používanými nástroji pro logování a monitorování, jako jsou ELK </w:t>
      </w:r>
      <w:proofErr w:type="spellStart"/>
      <w:r w:rsidRPr="00480CD5">
        <w:rPr>
          <w:rFonts w:asciiTheme="minorHAnsi" w:hAnsiTheme="minorHAnsi" w:cstheme="minorHAnsi"/>
        </w:rPr>
        <w:t>Stack</w:t>
      </w:r>
      <w:proofErr w:type="spellEnd"/>
      <w:r w:rsidRPr="00480CD5">
        <w:rPr>
          <w:rFonts w:asciiTheme="minorHAnsi" w:hAnsiTheme="minorHAnsi" w:cstheme="minorHAnsi"/>
        </w:rPr>
        <w:t xml:space="preserve"> (</w:t>
      </w:r>
      <w:proofErr w:type="spellStart"/>
      <w:r w:rsidRPr="00480CD5">
        <w:rPr>
          <w:rFonts w:asciiTheme="minorHAnsi" w:hAnsiTheme="minorHAnsi" w:cstheme="minorHAnsi"/>
        </w:rPr>
        <w:t>Elasticsearch</w:t>
      </w:r>
      <w:proofErr w:type="spellEnd"/>
      <w:r w:rsidRPr="00480CD5">
        <w:rPr>
          <w:rFonts w:asciiTheme="minorHAnsi" w:hAnsiTheme="minorHAnsi" w:cstheme="minorHAnsi"/>
        </w:rPr>
        <w:t xml:space="preserve">, </w:t>
      </w:r>
      <w:proofErr w:type="spellStart"/>
      <w:r w:rsidRPr="00480CD5">
        <w:rPr>
          <w:rFonts w:asciiTheme="minorHAnsi" w:hAnsiTheme="minorHAnsi" w:cstheme="minorHAnsi"/>
        </w:rPr>
        <w:t>Logstash</w:t>
      </w:r>
      <w:proofErr w:type="spellEnd"/>
      <w:r w:rsidRPr="00480CD5">
        <w:rPr>
          <w:rFonts w:asciiTheme="minorHAnsi" w:hAnsiTheme="minorHAnsi" w:cstheme="minorHAnsi"/>
        </w:rPr>
        <w:t xml:space="preserve">, </w:t>
      </w:r>
      <w:proofErr w:type="spellStart"/>
      <w:r w:rsidRPr="00480CD5">
        <w:rPr>
          <w:rFonts w:asciiTheme="minorHAnsi" w:hAnsiTheme="minorHAnsi" w:cstheme="minorHAnsi"/>
        </w:rPr>
        <w:t>Kibana</w:t>
      </w:r>
      <w:proofErr w:type="spellEnd"/>
      <w:r w:rsidRPr="00480CD5">
        <w:rPr>
          <w:rFonts w:asciiTheme="minorHAnsi" w:hAnsiTheme="minorHAnsi" w:cstheme="minorHAnsi"/>
        </w:rPr>
        <w:t xml:space="preserve">), </w:t>
      </w:r>
      <w:proofErr w:type="spellStart"/>
      <w:r w:rsidRPr="00480CD5">
        <w:rPr>
          <w:rFonts w:asciiTheme="minorHAnsi" w:hAnsiTheme="minorHAnsi" w:cstheme="minorHAnsi"/>
        </w:rPr>
        <w:t>Splunk</w:t>
      </w:r>
      <w:proofErr w:type="spellEnd"/>
      <w:r w:rsidRPr="00480CD5">
        <w:rPr>
          <w:rFonts w:asciiTheme="minorHAnsi" w:hAnsiTheme="minorHAnsi" w:cstheme="minorHAnsi"/>
        </w:rPr>
        <w:t xml:space="preserve">, </w:t>
      </w:r>
      <w:proofErr w:type="spellStart"/>
      <w:r w:rsidRPr="00480CD5">
        <w:rPr>
          <w:rFonts w:asciiTheme="minorHAnsi" w:hAnsiTheme="minorHAnsi" w:cstheme="minorHAnsi"/>
        </w:rPr>
        <w:t>Graylog</w:t>
      </w:r>
      <w:proofErr w:type="spellEnd"/>
      <w:r w:rsidRPr="00480CD5">
        <w:rPr>
          <w:rFonts w:asciiTheme="minorHAnsi" w:hAnsiTheme="minorHAnsi" w:cstheme="minorHAnsi"/>
        </w:rPr>
        <w:t>, atd.</w:t>
      </w:r>
    </w:p>
    <w:p w14:paraId="586DEC4B" w14:textId="77777777" w:rsidR="00217061" w:rsidRPr="00480CD5" w:rsidRDefault="00217061" w:rsidP="00217061">
      <w:pPr>
        <w:rPr>
          <w:rFonts w:cstheme="minorHAnsi"/>
        </w:rPr>
      </w:pPr>
    </w:p>
    <w:p w14:paraId="0C0ED9D5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A 5 </w:t>
      </w:r>
      <w:proofErr w:type="spellStart"/>
      <w:r w:rsidRPr="00480CD5">
        <w:rPr>
          <w:rFonts w:asciiTheme="minorHAnsi" w:hAnsiTheme="minorHAnsi" w:cstheme="minorHAnsi"/>
        </w:rPr>
        <w:t>client</w:t>
      </w:r>
      <w:proofErr w:type="spellEnd"/>
      <w:r w:rsidRPr="00480CD5">
        <w:rPr>
          <w:rFonts w:asciiTheme="minorHAnsi" w:hAnsiTheme="minorHAnsi" w:cstheme="minorHAnsi"/>
        </w:rPr>
        <w:t xml:space="preserve"> </w:t>
      </w:r>
    </w:p>
    <w:p w14:paraId="30C77907" w14:textId="25611EE9" w:rsidR="00217061" w:rsidRPr="00E20FE8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eastAsiaTheme="minorEastAsia" w:hAnsiTheme="minorHAnsi" w:cstheme="minorHAnsi"/>
          <w:szCs w:val="22"/>
          <w:lang w:eastAsia="cs-CZ"/>
        </w:rPr>
        <w:t xml:space="preserve">SIS musí poskytnout aplikaci A5 data o objednávkách do fóliových automatů – podle daných pravidel a požadavků (aktuálně řešeno přímo na SQL přes </w:t>
      </w:r>
      <w:proofErr w:type="spellStart"/>
      <w:r w:rsidRPr="00480CD5">
        <w:rPr>
          <w:rFonts w:asciiTheme="minorHAnsi" w:eastAsiaTheme="minorEastAsia" w:hAnsiTheme="minorHAnsi" w:cstheme="minorHAnsi"/>
          <w:szCs w:val="22"/>
          <w:lang w:eastAsia="cs-CZ"/>
        </w:rPr>
        <w:t>views</w:t>
      </w:r>
      <w:proofErr w:type="spellEnd"/>
      <w:r w:rsidRPr="00480CD5">
        <w:rPr>
          <w:rFonts w:asciiTheme="minorHAnsi" w:eastAsiaTheme="minorEastAsia" w:hAnsiTheme="minorHAnsi" w:cstheme="minorHAnsi"/>
          <w:szCs w:val="22"/>
          <w:lang w:eastAsia="cs-CZ"/>
        </w:rPr>
        <w:t>).</w:t>
      </w:r>
    </w:p>
    <w:p w14:paraId="0BF99EB5" w14:textId="024A318E" w:rsidR="00D8113C" w:rsidRPr="00480CD5" w:rsidRDefault="00160FAB" w:rsidP="00D8113C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ins w:id="1" w:author="Autor"/>
          <w:rFonts w:asciiTheme="minorHAnsi" w:hAnsiTheme="minorHAnsi" w:cstheme="minorHAnsi"/>
        </w:rPr>
      </w:pPr>
      <w:r>
        <w:rPr>
          <w:rFonts w:asciiTheme="minorHAnsi" w:eastAsiaTheme="minorEastAsia" w:hAnsiTheme="minorHAnsi" w:cstheme="minorHAnsi"/>
          <w:szCs w:val="22"/>
          <w:lang w:eastAsia="cs-CZ"/>
        </w:rPr>
        <w:t>SIS musí umět zahrnout do dotov</w:t>
      </w:r>
      <w:r w:rsidR="005D5F7B">
        <w:rPr>
          <w:rFonts w:asciiTheme="minorHAnsi" w:eastAsiaTheme="minorEastAsia" w:hAnsiTheme="minorHAnsi" w:cstheme="minorHAnsi"/>
          <w:szCs w:val="22"/>
          <w:lang w:eastAsia="cs-CZ"/>
        </w:rPr>
        <w:t>a</w:t>
      </w:r>
      <w:r>
        <w:rPr>
          <w:rFonts w:asciiTheme="minorHAnsi" w:eastAsiaTheme="minorEastAsia" w:hAnsiTheme="minorHAnsi" w:cstheme="minorHAnsi"/>
          <w:szCs w:val="22"/>
          <w:lang w:eastAsia="cs-CZ"/>
        </w:rPr>
        <w:t xml:space="preserve">ného stravování některé </w:t>
      </w:r>
      <w:r w:rsidR="005D5F7B">
        <w:rPr>
          <w:rFonts w:asciiTheme="minorHAnsi" w:eastAsiaTheme="minorEastAsia" w:hAnsiTheme="minorHAnsi" w:cstheme="minorHAnsi"/>
          <w:szCs w:val="22"/>
          <w:lang w:eastAsia="cs-CZ"/>
        </w:rPr>
        <w:t xml:space="preserve">druhy </w:t>
      </w:r>
      <w:r>
        <w:rPr>
          <w:rFonts w:asciiTheme="minorHAnsi" w:eastAsiaTheme="minorEastAsia" w:hAnsiTheme="minorHAnsi" w:cstheme="minorHAnsi"/>
          <w:szCs w:val="22"/>
          <w:lang w:eastAsia="cs-CZ"/>
        </w:rPr>
        <w:t>zboží vydávané prodejními automat</w:t>
      </w:r>
      <w:r w:rsidR="005D5F7B">
        <w:rPr>
          <w:rFonts w:asciiTheme="minorHAnsi" w:eastAsiaTheme="minorEastAsia" w:hAnsiTheme="minorHAnsi" w:cstheme="minorHAnsi"/>
          <w:szCs w:val="22"/>
          <w:lang w:eastAsia="cs-CZ"/>
        </w:rPr>
        <w:t>y na ID</w:t>
      </w:r>
      <w:ins w:id="2" w:author="Autor">
        <w:r w:rsidR="00D8113C">
          <w:rPr>
            <w:rFonts w:asciiTheme="minorHAnsi" w:eastAsiaTheme="minorEastAsia" w:hAnsiTheme="minorHAnsi" w:cstheme="minorHAnsi"/>
            <w:szCs w:val="22"/>
            <w:lang w:eastAsia="cs-CZ"/>
          </w:rPr>
          <w:t xml:space="preserve"> </w:t>
        </w:r>
      </w:ins>
      <w:r w:rsidR="005D5F7B">
        <w:rPr>
          <w:rFonts w:asciiTheme="minorHAnsi" w:eastAsiaTheme="minorEastAsia" w:hAnsiTheme="minorHAnsi" w:cstheme="minorHAnsi"/>
          <w:szCs w:val="22"/>
          <w:lang w:eastAsia="cs-CZ"/>
        </w:rPr>
        <w:t>kartu</w:t>
      </w:r>
      <w:ins w:id="3" w:author="Autor">
        <w:r w:rsidR="00D8113C">
          <w:rPr>
            <w:rFonts w:asciiTheme="minorHAnsi" w:eastAsiaTheme="minorEastAsia" w:hAnsiTheme="minorHAnsi" w:cstheme="minorHAnsi"/>
            <w:szCs w:val="22"/>
            <w:lang w:eastAsia="cs-CZ"/>
          </w:rPr>
          <w:t xml:space="preserve"> </w:t>
        </w:r>
        <w:r w:rsidR="00D8113C" w:rsidRPr="00067A31">
          <w:rPr>
            <w:rFonts w:asciiTheme="minorHAnsi" w:eastAsiaTheme="minorEastAsia" w:hAnsiTheme="minorHAnsi" w:cstheme="minorHAnsi"/>
            <w:szCs w:val="22"/>
            <w:lang w:eastAsia="cs-CZ"/>
          </w:rPr>
          <w:t xml:space="preserve">MIFARE </w:t>
        </w:r>
        <w:proofErr w:type="spellStart"/>
        <w:r w:rsidR="00D8113C" w:rsidRPr="00067A31">
          <w:rPr>
            <w:rFonts w:asciiTheme="minorHAnsi" w:eastAsiaTheme="minorEastAsia" w:hAnsiTheme="minorHAnsi" w:cstheme="minorHAnsi"/>
            <w:szCs w:val="22"/>
            <w:lang w:eastAsia="cs-CZ"/>
          </w:rPr>
          <w:t>DESFire</w:t>
        </w:r>
        <w:proofErr w:type="spellEnd"/>
        <w:r w:rsidR="00D8113C" w:rsidRPr="00067A31">
          <w:rPr>
            <w:rFonts w:asciiTheme="minorHAnsi" w:eastAsiaTheme="minorEastAsia" w:hAnsiTheme="minorHAnsi" w:cstheme="minorHAnsi"/>
            <w:szCs w:val="22"/>
            <w:lang w:eastAsia="cs-CZ"/>
          </w:rPr>
          <w:t xml:space="preserve"> EV1 ISO/IEC 14443 Type A</w:t>
        </w:r>
      </w:ins>
    </w:p>
    <w:p w14:paraId="19EBA0F8" w14:textId="0A58CE93" w:rsidR="00160FAB" w:rsidRPr="00480CD5" w:rsidRDefault="00160FAB" w:rsidP="00D8113C">
      <w:pPr>
        <w:pStyle w:val="Odstavecseseznamem"/>
        <w:overflowPunct/>
        <w:autoSpaceDE/>
        <w:autoSpaceDN/>
        <w:adjustRightInd/>
        <w:spacing w:line="240" w:lineRule="auto"/>
        <w:ind w:left="1440"/>
        <w:textAlignment w:val="auto"/>
        <w:rPr>
          <w:rFonts w:asciiTheme="minorHAnsi" w:hAnsiTheme="minorHAnsi" w:cstheme="minorHAnsi"/>
        </w:rPr>
      </w:pPr>
    </w:p>
    <w:p w14:paraId="5356BD47" w14:textId="77777777" w:rsidR="00217061" w:rsidRPr="00480CD5" w:rsidRDefault="00217061" w:rsidP="00217061">
      <w:pPr>
        <w:rPr>
          <w:rFonts w:cstheme="minorHAnsi"/>
        </w:rPr>
      </w:pPr>
    </w:p>
    <w:p w14:paraId="41A83505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MS </w:t>
      </w:r>
      <w:proofErr w:type="spellStart"/>
      <w:r w:rsidRPr="00480CD5">
        <w:rPr>
          <w:rFonts w:asciiTheme="minorHAnsi" w:hAnsiTheme="minorHAnsi" w:cstheme="minorHAnsi"/>
        </w:rPr>
        <w:t>Power</w:t>
      </w:r>
      <w:proofErr w:type="spellEnd"/>
      <w:r w:rsidRPr="00480CD5">
        <w:rPr>
          <w:rFonts w:asciiTheme="minorHAnsi" w:hAnsiTheme="minorHAnsi" w:cstheme="minorHAnsi"/>
        </w:rPr>
        <w:t xml:space="preserve"> BI </w:t>
      </w:r>
    </w:p>
    <w:p w14:paraId="6D06CDB1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Možnost přímého přístupu k datům v systému prostřednictvím </w:t>
      </w:r>
      <w:proofErr w:type="spellStart"/>
      <w:r w:rsidRPr="00480CD5">
        <w:rPr>
          <w:rFonts w:asciiTheme="minorHAnsi" w:hAnsiTheme="minorHAnsi" w:cstheme="minorHAnsi"/>
        </w:rPr>
        <w:t>Power</w:t>
      </w:r>
      <w:proofErr w:type="spellEnd"/>
      <w:r w:rsidRPr="00480CD5">
        <w:rPr>
          <w:rFonts w:asciiTheme="minorHAnsi" w:hAnsiTheme="minorHAnsi" w:cstheme="minorHAnsi"/>
        </w:rPr>
        <w:t xml:space="preserve"> BI pomocí přímého dotazování API.</w:t>
      </w:r>
    </w:p>
    <w:p w14:paraId="390DE714" w14:textId="77777777" w:rsidR="00217061" w:rsidRPr="00480CD5" w:rsidRDefault="00217061" w:rsidP="00217061">
      <w:pPr>
        <w:spacing w:after="0"/>
        <w:rPr>
          <w:rFonts w:cstheme="minorHAnsi"/>
        </w:rPr>
      </w:pPr>
    </w:p>
    <w:p w14:paraId="6566B3C5" w14:textId="0F3937E5" w:rsidR="00217061" w:rsidRPr="00480CD5" w:rsidRDefault="00217061" w:rsidP="00217061">
      <w:pPr>
        <w:pStyle w:val="nadpisdruhrovn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Role SIS</w:t>
      </w:r>
    </w:p>
    <w:p w14:paraId="300B6DAD" w14:textId="77777777" w:rsidR="00217061" w:rsidRPr="00480CD5" w:rsidRDefault="00217061" w:rsidP="00217061">
      <w:pPr>
        <w:rPr>
          <w:rFonts w:cstheme="minorHAnsi"/>
        </w:rPr>
      </w:pPr>
      <w:r w:rsidRPr="00480CD5">
        <w:rPr>
          <w:rFonts w:cstheme="minorHAnsi"/>
        </w:rPr>
        <w:t xml:space="preserve">SIS bude mít 5 základních přístupů pro super administrátora, administrátora, skladníka, pracovníka výdeje a strávníka. Pracovní prostředí se bude dle potřeb pro jednotlivé přístupy lišit.  </w:t>
      </w:r>
    </w:p>
    <w:p w14:paraId="417B48E9" w14:textId="77777777" w:rsidR="00217061" w:rsidRPr="00480CD5" w:rsidRDefault="00217061" w:rsidP="00217061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t>Super administrátor má možnost všechny záznamy editovat a upravovat, zajišťuje správu – nastavení celého SIS;</w:t>
      </w:r>
    </w:p>
    <w:p w14:paraId="31A8DBED" w14:textId="77777777" w:rsidR="00217061" w:rsidRPr="00480CD5" w:rsidRDefault="00217061" w:rsidP="00217061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t>Administrátor má možnost definovat parametry skladového hospodářství, stravovacích limitů, receptur, jídelníčku, včetně jejich následné správy;</w:t>
      </w:r>
    </w:p>
    <w:p w14:paraId="3609DF4D" w14:textId="77777777" w:rsidR="00217061" w:rsidRPr="00480CD5" w:rsidRDefault="00217061" w:rsidP="00217061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t>Skladník –  má možnost přijímat a vydávat zboží a suroviny ze skladu, včetně vytváření potřebné dokumentace;</w:t>
      </w:r>
    </w:p>
    <w:p w14:paraId="33C85C66" w14:textId="77777777" w:rsidR="00217061" w:rsidRPr="00480CD5" w:rsidRDefault="00217061" w:rsidP="00217061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t>Pracovník výdeje - uživatel, kterému budou zobrazovány informace o druhu a množství objednaného jídla strávníkem;</w:t>
      </w:r>
    </w:p>
    <w:p w14:paraId="288D7D36" w14:textId="77777777" w:rsidR="00217061" w:rsidRPr="00480CD5" w:rsidRDefault="00217061" w:rsidP="00217061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t>Strávník - uživatel, který má možnost objednat stravu.</w:t>
      </w:r>
    </w:p>
    <w:p w14:paraId="1C6A317B" w14:textId="77777777" w:rsidR="00217061" w:rsidRPr="00480CD5" w:rsidRDefault="00217061" w:rsidP="00217061">
      <w:pPr>
        <w:rPr>
          <w:rFonts w:cstheme="minorHAnsi"/>
        </w:rPr>
      </w:pPr>
    </w:p>
    <w:p w14:paraId="30F8FE39" w14:textId="77777777" w:rsidR="00217061" w:rsidRPr="00480CD5" w:rsidRDefault="00217061" w:rsidP="00217061">
      <w:pPr>
        <w:rPr>
          <w:rFonts w:cstheme="minorHAnsi"/>
        </w:rPr>
      </w:pPr>
    </w:p>
    <w:p w14:paraId="49B22757" w14:textId="77777777" w:rsidR="00217061" w:rsidRPr="00480CD5" w:rsidRDefault="00217061" w:rsidP="00217061">
      <w:pPr>
        <w:pStyle w:val="nadpisdruhrovn"/>
        <w:rPr>
          <w:rFonts w:asciiTheme="minorHAnsi" w:hAnsiTheme="minorHAnsi" w:cstheme="minorHAnsi"/>
        </w:rPr>
      </w:pPr>
      <w:r w:rsidRPr="00480CD5">
        <w:rPr>
          <w:rStyle w:val="nadpisdruhrovnChar"/>
          <w:rFonts w:asciiTheme="minorHAnsi" w:hAnsiTheme="minorHAnsi" w:cstheme="minorHAnsi"/>
          <w:b/>
        </w:rPr>
        <w:t>Požadavky na dodání a implementaci HW pro jednotlivé areály</w:t>
      </w:r>
      <w:r w:rsidRPr="00480CD5">
        <w:rPr>
          <w:rFonts w:asciiTheme="minorHAnsi" w:hAnsiTheme="minorHAnsi" w:cstheme="minorHAnsi"/>
        </w:rPr>
        <w:t>:</w:t>
      </w:r>
    </w:p>
    <w:tbl>
      <w:tblPr>
        <w:tblW w:w="8647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6"/>
        <w:gridCol w:w="851"/>
      </w:tblGrid>
      <w:tr w:rsidR="00217061" w:rsidRPr="00480CD5" w14:paraId="44F83850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14:paraId="529C0228" w14:textId="77777777" w:rsidR="00217061" w:rsidRPr="00480CD5" w:rsidRDefault="00217061" w:rsidP="002E71B2">
            <w:pPr>
              <w:spacing w:after="0" w:line="276" w:lineRule="auto"/>
              <w:ind w:left="-67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14:paraId="460B924C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Počet</w:t>
            </w:r>
          </w:p>
        </w:tc>
      </w:tr>
      <w:tr w:rsidR="00217061" w:rsidRPr="00480CD5" w14:paraId="546A2FE3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3294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b/>
                <w:i/>
              </w:rPr>
              <w:lastRenderedPageBreak/>
              <w:t>Areál autobusy Hranečník</w:t>
            </w:r>
            <w:r w:rsidRPr="00480CD5">
              <w:rPr>
                <w:rFonts w:cstheme="minorHAnsi"/>
                <w:color w:val="000000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FF41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217061" w:rsidRPr="00480CD5" w14:paraId="2E941C8C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C0384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Terminál pro objednání jídel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F8F95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02A5247D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0366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 xml:space="preserve">Terminál pro </w:t>
            </w:r>
            <w:proofErr w:type="spellStart"/>
            <w:r w:rsidRPr="00480CD5">
              <w:rPr>
                <w:rFonts w:cstheme="minorHAnsi"/>
                <w:color w:val="000000"/>
              </w:rPr>
              <w:t>výdejčí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200B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34948ACA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57567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Terminál pro strávníka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5A76A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402BF83F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D35D5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LCD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70D09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68DD7911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6AE4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b/>
                <w:i/>
              </w:rPr>
              <w:t>Areál autobusy Poruba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9D26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217061" w:rsidRPr="00480CD5" w14:paraId="00EDC035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A7F35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Terminál pro objednání jídel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EDBA9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3A216EFC" w14:textId="77777777" w:rsidTr="002E71B2">
        <w:trPr>
          <w:trHeight w:val="405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749D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LCD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9032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7B0EE150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8274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b/>
                <w:i/>
              </w:rPr>
              <w:t>Areál tramvaje Moravská Ostrava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6BDD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217061" w:rsidRPr="00480CD5" w14:paraId="6578CA8A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6A6B6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Terminál pro objednání jídel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5648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72F7CE1D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F0DC9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 xml:space="preserve">Terminál pro </w:t>
            </w:r>
            <w:proofErr w:type="spellStart"/>
            <w:r w:rsidRPr="00480CD5">
              <w:rPr>
                <w:rFonts w:cstheme="minorHAnsi"/>
                <w:color w:val="000000"/>
              </w:rPr>
              <w:t>výdejčí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C951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6D62198B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B1663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Terminál pro strávníka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6A483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3210A3FE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ACF2C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LCD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B78E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21A81636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02635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b/>
                <w:i/>
              </w:rPr>
              <w:t>Areál tramvaje Poruba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69E6A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217061" w:rsidRPr="00480CD5" w14:paraId="3E5BAE7E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8D6F4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Terminál pro objednání jídel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B3776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4ECEEDB2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1DEBB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 xml:space="preserve">Terminál pro </w:t>
            </w:r>
            <w:proofErr w:type="spellStart"/>
            <w:r w:rsidRPr="00480CD5">
              <w:rPr>
                <w:rFonts w:cstheme="minorHAnsi"/>
                <w:color w:val="000000"/>
              </w:rPr>
              <w:t>výdejčí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A864D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5EE41301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1A891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Terminál pro strávníka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CB9E3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63CF4B63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9E986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LCD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0A38D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748E0456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F5D9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FF0000"/>
              </w:rPr>
            </w:pPr>
            <w:r w:rsidRPr="00480CD5">
              <w:rPr>
                <w:rFonts w:cstheme="minorHAnsi"/>
                <w:b/>
                <w:i/>
              </w:rPr>
              <w:t>Areál trolejbusy Ostrava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5A59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217061" w:rsidRPr="00480CD5" w14:paraId="3E212CAF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948C3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Terminál pro objednání jídel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91B83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724B3F3F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C02FA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 xml:space="preserve">Terminál pro </w:t>
            </w:r>
            <w:proofErr w:type="spellStart"/>
            <w:r w:rsidRPr="00480CD5">
              <w:rPr>
                <w:rFonts w:cstheme="minorHAnsi"/>
                <w:color w:val="000000"/>
              </w:rPr>
              <w:t>výdejčí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AFCA5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3D8A6F69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65703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Terminál pro strávníka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4E323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3D309264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0E3BE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LCD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DA646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6EA58618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CD153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b/>
                <w:i/>
              </w:rPr>
              <w:t xml:space="preserve">Areál dílny </w:t>
            </w:r>
            <w:proofErr w:type="spellStart"/>
            <w:r w:rsidRPr="00480CD5">
              <w:rPr>
                <w:rFonts w:cstheme="minorHAnsi"/>
                <w:b/>
                <w:i/>
              </w:rPr>
              <w:t>Martinov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720E3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217061" w:rsidRPr="00480CD5" w14:paraId="6365F7F3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63A8E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Terminál pro objednání jídel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152E4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2</w:t>
            </w:r>
          </w:p>
        </w:tc>
      </w:tr>
      <w:tr w:rsidR="00217061" w:rsidRPr="00480CD5" w14:paraId="215E5073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620AF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 xml:space="preserve">Terminál pro </w:t>
            </w:r>
            <w:proofErr w:type="spellStart"/>
            <w:r w:rsidRPr="00480CD5">
              <w:rPr>
                <w:rFonts w:cstheme="minorHAnsi"/>
                <w:color w:val="000000"/>
              </w:rPr>
              <w:t>výdejčí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0B9A1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2442ABC2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1021A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Terminál pro strávníka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A6D5E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339E5884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3E7A7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LCD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AB1A7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 xml:space="preserve">1 </w:t>
            </w:r>
          </w:p>
        </w:tc>
      </w:tr>
      <w:tr w:rsidR="00217061" w:rsidRPr="00480CD5" w14:paraId="5959ED6B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69BBD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Čtečka EAN kódů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18F0E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 xml:space="preserve">2 </w:t>
            </w:r>
          </w:p>
        </w:tc>
      </w:tr>
      <w:tr w:rsidR="00217061" w:rsidRPr="00480CD5" w14:paraId="38B63582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5F9D6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 w:themeColor="text1"/>
              </w:rPr>
              <w:t xml:space="preserve">Bezdrátové čipy s podporou technologie </w:t>
            </w:r>
            <w:proofErr w:type="spellStart"/>
            <w:r w:rsidRPr="00480CD5">
              <w:rPr>
                <w:rFonts w:cstheme="minorHAnsi"/>
                <w:color w:val="000000" w:themeColor="text1"/>
              </w:rPr>
              <w:t>Mifare</w:t>
            </w:r>
            <w:proofErr w:type="spellEnd"/>
            <w:r w:rsidRPr="00480CD5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480CD5">
              <w:rPr>
                <w:rFonts w:cstheme="minorHAnsi"/>
                <w:color w:val="000000" w:themeColor="text1"/>
              </w:rPr>
              <w:t>Desfire</w:t>
            </w:r>
            <w:proofErr w:type="spellEnd"/>
            <w:r w:rsidRPr="00480CD5">
              <w:rPr>
                <w:rFonts w:cstheme="minorHAnsi"/>
                <w:color w:val="000000" w:themeColor="text1"/>
              </w:rPr>
              <w:t xml:space="preserve"> (např.: ve formě klíčenky)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6A06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 xml:space="preserve">200 </w:t>
            </w:r>
          </w:p>
        </w:tc>
      </w:tr>
      <w:tr w:rsidR="00217061" w:rsidRPr="00480CD5" w14:paraId="54A71BD6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F8116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b/>
                <w:i/>
              </w:rPr>
              <w:t>Budova ředitelství  společnosti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8000F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217061" w:rsidRPr="00480CD5" w14:paraId="495330F0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3B929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Terminál pro objednání jídel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31A43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28E425BA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954A9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 xml:space="preserve">Terminál pro </w:t>
            </w:r>
            <w:proofErr w:type="spellStart"/>
            <w:r w:rsidRPr="00480CD5">
              <w:rPr>
                <w:rFonts w:cstheme="minorHAnsi"/>
                <w:color w:val="000000"/>
              </w:rPr>
              <w:t>výdejčí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19956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0598C5FA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80DDC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Terminál pro strávníka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8A117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6DBCC0DB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FBA65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LCD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EA5D6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0DB50791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F81A6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b/>
                <w:i/>
              </w:rPr>
              <w:t>Budova Vítkovická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DB352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217061" w:rsidRPr="00480CD5" w14:paraId="4B3539ED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FF0AF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Terminál pro objednání jídel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14D74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282909E3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C0A52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LCD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4C1BC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</w:tbl>
    <w:p w14:paraId="496D12F8" w14:textId="77777777" w:rsidR="00217061" w:rsidRPr="00480CD5" w:rsidRDefault="00217061" w:rsidP="00217061">
      <w:pPr>
        <w:rPr>
          <w:rFonts w:cstheme="minorHAnsi"/>
          <w:b/>
          <w:bCs/>
        </w:rPr>
      </w:pPr>
    </w:p>
    <w:p w14:paraId="787D9533" w14:textId="77777777" w:rsidR="00217061" w:rsidRPr="00480CD5" w:rsidRDefault="00217061" w:rsidP="00217061">
      <w:pPr>
        <w:pStyle w:val="nadpisdruhrovn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Požadavky na zobrazení a funkcionalit HW zařízení:</w:t>
      </w:r>
    </w:p>
    <w:p w14:paraId="04D1AEF5" w14:textId="77777777" w:rsidR="00217061" w:rsidRPr="00480CD5" w:rsidRDefault="00217061" w:rsidP="00217061">
      <w:pPr>
        <w:spacing w:after="0"/>
        <w:rPr>
          <w:rFonts w:cstheme="minorHAnsi"/>
        </w:rPr>
      </w:pPr>
      <w:r w:rsidRPr="00480CD5">
        <w:rPr>
          <w:rFonts w:cstheme="minorHAnsi"/>
          <w:b/>
        </w:rPr>
        <w:t>Terminál pro objednání jídel</w:t>
      </w:r>
      <w:r w:rsidRPr="00480CD5">
        <w:rPr>
          <w:rFonts w:cstheme="minorHAnsi"/>
        </w:rPr>
        <w:t>:</w:t>
      </w:r>
    </w:p>
    <w:p w14:paraId="4748B381" w14:textId="7AEC02E5" w:rsidR="00D8113C" w:rsidRPr="00480CD5" w:rsidRDefault="00217061" w:rsidP="00217061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after="0" w:line="240" w:lineRule="auto"/>
        <w:textAlignment w:val="auto"/>
        <w:rPr>
          <w:ins w:id="4" w:author="Autor"/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t>velikost barevného dotykového displeje minimálně 10,5",</w:t>
      </w:r>
    </w:p>
    <w:p w14:paraId="376DFCCF" w14:textId="45E3CB76" w:rsidR="00217061" w:rsidRPr="00D8113C" w:rsidRDefault="00217061" w:rsidP="00D8113C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  <w:szCs w:val="22"/>
        </w:rPr>
      </w:pPr>
      <w:r w:rsidRPr="00D8113C">
        <w:rPr>
          <w:rFonts w:asciiTheme="minorHAnsi" w:hAnsiTheme="minorHAnsi" w:cstheme="minorHAnsi"/>
        </w:rPr>
        <w:lastRenderedPageBreak/>
        <w:t>přihlášení strávníka pomocí přiložení identifikační karty zaměstnance nebo čipu</w:t>
      </w:r>
      <w:ins w:id="5" w:author="Autor">
        <w:r w:rsidR="00D8113C" w:rsidRPr="00D8113C">
          <w:rPr>
            <w:rFonts w:asciiTheme="minorHAnsi" w:hAnsiTheme="minorHAnsi" w:cstheme="minorHAnsi"/>
          </w:rPr>
          <w:t xml:space="preserve"> </w:t>
        </w:r>
        <w:r w:rsidR="00D8113C" w:rsidRPr="00D8113C">
          <w:rPr>
            <w:rFonts w:asciiTheme="minorHAnsi" w:eastAsiaTheme="minorEastAsia" w:hAnsiTheme="minorHAnsi" w:cstheme="minorHAnsi"/>
            <w:szCs w:val="22"/>
            <w:lang w:eastAsia="cs-CZ"/>
          </w:rPr>
          <w:t xml:space="preserve">MIFARE </w:t>
        </w:r>
        <w:proofErr w:type="spellStart"/>
        <w:r w:rsidR="00D8113C" w:rsidRPr="00D8113C">
          <w:rPr>
            <w:rFonts w:asciiTheme="minorHAnsi" w:eastAsiaTheme="minorEastAsia" w:hAnsiTheme="minorHAnsi" w:cstheme="minorHAnsi"/>
            <w:szCs w:val="22"/>
            <w:lang w:eastAsia="cs-CZ"/>
          </w:rPr>
          <w:t>DESFire</w:t>
        </w:r>
        <w:proofErr w:type="spellEnd"/>
        <w:r w:rsidR="00D8113C" w:rsidRPr="00D8113C">
          <w:rPr>
            <w:rFonts w:asciiTheme="minorHAnsi" w:eastAsiaTheme="minorEastAsia" w:hAnsiTheme="minorHAnsi" w:cstheme="minorHAnsi"/>
            <w:szCs w:val="22"/>
            <w:lang w:eastAsia="cs-CZ"/>
          </w:rPr>
          <w:t xml:space="preserve"> EV1 ISO/IEC 14443 Type A</w:t>
        </w:r>
      </w:ins>
    </w:p>
    <w:p w14:paraId="11885CA8" w14:textId="77777777" w:rsidR="00217061" w:rsidRPr="00480CD5" w:rsidRDefault="00217061" w:rsidP="00217061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t>musí umožňovat:</w:t>
      </w:r>
    </w:p>
    <w:p w14:paraId="37574923" w14:textId="77777777" w:rsidR="00217061" w:rsidRPr="00480CD5" w:rsidRDefault="00217061" w:rsidP="00217061">
      <w:pPr>
        <w:pStyle w:val="Odstavecseseznamem"/>
        <w:numPr>
          <w:ilvl w:val="1"/>
          <w:numId w:val="34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pro strávníka s kreditovým účtem zobrazení jeho zůstatku</w:t>
      </w:r>
    </w:p>
    <w:p w14:paraId="2A9D8EB8" w14:textId="77777777" w:rsidR="00217061" w:rsidRPr="00480CD5" w:rsidRDefault="00217061" w:rsidP="00217061">
      <w:pPr>
        <w:pStyle w:val="Odstavecseseznamem"/>
        <w:numPr>
          <w:ilvl w:val="1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zobrazení "kalendáře" s dostupným jídelníčkem pro výběr dne</w:t>
      </w:r>
    </w:p>
    <w:p w14:paraId="7978FBDC" w14:textId="77777777" w:rsidR="00217061" w:rsidRPr="00480CD5" w:rsidRDefault="00217061" w:rsidP="00217061">
      <w:pPr>
        <w:pStyle w:val="Odstavecseseznamem"/>
        <w:numPr>
          <w:ilvl w:val="1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vybrat režim objednávání (dotované/nedotované) - pro strávníka-zaměstnance</w:t>
      </w:r>
    </w:p>
    <w:p w14:paraId="31633104" w14:textId="77777777" w:rsidR="00217061" w:rsidRPr="00480CD5" w:rsidRDefault="00217061" w:rsidP="00217061">
      <w:pPr>
        <w:pStyle w:val="Odstavecseseznamem"/>
        <w:numPr>
          <w:ilvl w:val="1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zobrazení dostupného jídelníčku s cenami dle vybraného režimu s vyznačením případných aktuálních objednávek strávníka (s označením výdejny)</w:t>
      </w:r>
    </w:p>
    <w:p w14:paraId="455C374D" w14:textId="77777777" w:rsidR="00217061" w:rsidRPr="00480CD5" w:rsidRDefault="00217061" w:rsidP="00217061">
      <w:pPr>
        <w:pStyle w:val="Odstavecseseznamem"/>
        <w:numPr>
          <w:ilvl w:val="1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vybrat kombinaci </w:t>
      </w:r>
      <w:proofErr w:type="spellStart"/>
      <w:r w:rsidRPr="00480CD5">
        <w:rPr>
          <w:rFonts w:asciiTheme="minorHAnsi" w:hAnsiTheme="minorHAnsi" w:cstheme="minorHAnsi"/>
        </w:rPr>
        <w:t>výdejna+jídlo+počet</w:t>
      </w:r>
      <w:proofErr w:type="spellEnd"/>
      <w:r w:rsidRPr="00480CD5">
        <w:rPr>
          <w:rFonts w:asciiTheme="minorHAnsi" w:hAnsiTheme="minorHAnsi" w:cstheme="minorHAnsi"/>
        </w:rPr>
        <w:t xml:space="preserve"> kusů daného jídla - objednat/zrušit objednávku</w:t>
      </w:r>
    </w:p>
    <w:p w14:paraId="7DC25E6F" w14:textId="561C782E" w:rsidR="00217061" w:rsidRPr="00480CD5" w:rsidRDefault="00217061" w:rsidP="00217061">
      <w:pPr>
        <w:pStyle w:val="Odstavecseseznamem"/>
        <w:numPr>
          <w:ilvl w:val="1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zobrazení rekapitulace - přehledu </w:t>
      </w:r>
      <w:r w:rsidR="0025271E" w:rsidRPr="00480CD5">
        <w:rPr>
          <w:rFonts w:asciiTheme="minorHAnsi" w:hAnsiTheme="minorHAnsi" w:cstheme="minorHAnsi"/>
        </w:rPr>
        <w:t>objednávek</w:t>
      </w:r>
      <w:r w:rsidRPr="00480CD5">
        <w:rPr>
          <w:rFonts w:asciiTheme="minorHAnsi" w:hAnsiTheme="minorHAnsi" w:cstheme="minorHAnsi"/>
        </w:rPr>
        <w:t xml:space="preserve"> strávníka (datum / režim objednávání v případě zaměstnance / produkt / cena / kusy / výdejna)</w:t>
      </w:r>
    </w:p>
    <w:p w14:paraId="24ADC3E2" w14:textId="77777777" w:rsidR="00217061" w:rsidRPr="00480CD5" w:rsidRDefault="00217061" w:rsidP="00217061">
      <w:pPr>
        <w:pStyle w:val="Odstavecseseznamem"/>
        <w:numPr>
          <w:ilvl w:val="1"/>
          <w:numId w:val="34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vložit anebo vybrat jídla z burzy,</w:t>
      </w:r>
    </w:p>
    <w:p w14:paraId="39407CCF" w14:textId="77777777" w:rsidR="00217061" w:rsidRPr="00480CD5" w:rsidRDefault="00217061" w:rsidP="00217061">
      <w:pPr>
        <w:pStyle w:val="Odstavecseseznamem"/>
        <w:numPr>
          <w:ilvl w:val="1"/>
          <w:numId w:val="34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zadat hodnocení odebraného jídla.</w:t>
      </w:r>
    </w:p>
    <w:p w14:paraId="7A00E484" w14:textId="77777777" w:rsidR="00217061" w:rsidRPr="00480CD5" w:rsidRDefault="00217061" w:rsidP="00217061">
      <w:pPr>
        <w:pStyle w:val="Odstavecseseznamem"/>
        <w:ind w:left="1440"/>
        <w:rPr>
          <w:rFonts w:asciiTheme="minorHAnsi" w:hAnsiTheme="minorHAnsi" w:cstheme="minorHAnsi"/>
          <w:szCs w:val="22"/>
        </w:rPr>
      </w:pPr>
    </w:p>
    <w:p w14:paraId="0F4B9B8F" w14:textId="77777777" w:rsidR="00217061" w:rsidRPr="00480CD5" w:rsidRDefault="00217061" w:rsidP="00217061">
      <w:pPr>
        <w:spacing w:after="0"/>
        <w:rPr>
          <w:rFonts w:cstheme="minorHAnsi"/>
        </w:rPr>
      </w:pPr>
      <w:r w:rsidRPr="00480CD5">
        <w:rPr>
          <w:rFonts w:cstheme="minorHAnsi"/>
          <w:b/>
        </w:rPr>
        <w:t xml:space="preserve">Terminál pro </w:t>
      </w:r>
      <w:proofErr w:type="spellStart"/>
      <w:r w:rsidRPr="00480CD5">
        <w:rPr>
          <w:rFonts w:cstheme="minorHAnsi"/>
          <w:b/>
        </w:rPr>
        <w:t>výdejčí</w:t>
      </w:r>
      <w:proofErr w:type="spellEnd"/>
      <w:r w:rsidRPr="00480CD5">
        <w:rPr>
          <w:rFonts w:cstheme="minorHAnsi"/>
        </w:rPr>
        <w:t>:</w:t>
      </w:r>
    </w:p>
    <w:p w14:paraId="629B7D50" w14:textId="77777777" w:rsidR="00217061" w:rsidRPr="00480CD5" w:rsidRDefault="00217061" w:rsidP="00217061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t>velikost barevného dotykové displeje minimálně 10,5",</w:t>
      </w:r>
    </w:p>
    <w:p w14:paraId="02234108" w14:textId="77777777" w:rsidR="00217061" w:rsidRPr="00480CD5" w:rsidRDefault="00217061" w:rsidP="00217061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t>musí umožňovat:</w:t>
      </w:r>
    </w:p>
    <w:p w14:paraId="1D8270A7" w14:textId="77777777" w:rsidR="00217061" w:rsidRPr="00480CD5" w:rsidRDefault="00217061" w:rsidP="00217061">
      <w:pPr>
        <w:pStyle w:val="Odstavecseseznamem"/>
        <w:numPr>
          <w:ilvl w:val="1"/>
          <w:numId w:val="34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zobrazení jména strávníka,</w:t>
      </w:r>
    </w:p>
    <w:p w14:paraId="3028789C" w14:textId="77777777" w:rsidR="00217061" w:rsidRPr="00480CD5" w:rsidRDefault="00217061" w:rsidP="00217061">
      <w:pPr>
        <w:pStyle w:val="Odstavecseseznamem"/>
        <w:numPr>
          <w:ilvl w:val="1"/>
          <w:numId w:val="34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zobrazení objednaného jídla, včetně složeného (polévka, hlavní chod, dezert, salát atd.) pro konkrétního strávníka,</w:t>
      </w:r>
    </w:p>
    <w:p w14:paraId="1BA7BD29" w14:textId="77777777" w:rsidR="00217061" w:rsidRPr="00480CD5" w:rsidRDefault="00217061" w:rsidP="00217061">
      <w:pPr>
        <w:pStyle w:val="Odstavecseseznamem"/>
        <w:numPr>
          <w:ilvl w:val="1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zobrazení zůstatků všech nevydaných porcí na straně výdejní obsluhy na dané výdejně;</w:t>
      </w:r>
    </w:p>
    <w:p w14:paraId="0D10821F" w14:textId="77777777" w:rsidR="00217061" w:rsidRPr="00480CD5" w:rsidRDefault="00217061" w:rsidP="00217061">
      <w:pPr>
        <w:spacing w:after="0"/>
        <w:rPr>
          <w:rFonts w:cstheme="minorHAnsi"/>
          <w:b/>
        </w:rPr>
      </w:pPr>
      <w:r w:rsidRPr="00480CD5">
        <w:rPr>
          <w:rFonts w:cstheme="minorHAnsi"/>
          <w:b/>
        </w:rPr>
        <w:t>Terminál pro strávníka:</w:t>
      </w:r>
    </w:p>
    <w:p w14:paraId="4D5CA9E4" w14:textId="77777777" w:rsidR="00217061" w:rsidRPr="00480CD5" w:rsidRDefault="00217061" w:rsidP="00217061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t>velikost barevného displeje minimálně 10,5",</w:t>
      </w:r>
    </w:p>
    <w:p w14:paraId="76EE665E" w14:textId="4F14C944" w:rsidR="00217061" w:rsidRPr="00D8113C" w:rsidRDefault="00217061" w:rsidP="00D8113C">
      <w:pPr>
        <w:pStyle w:val="Odstavecseseznamem"/>
        <w:numPr>
          <w:ilvl w:val="0"/>
          <w:numId w:val="34"/>
        </w:numPr>
        <w:spacing w:line="240" w:lineRule="auto"/>
        <w:rPr>
          <w:rFonts w:asciiTheme="minorHAnsi" w:hAnsiTheme="minorHAnsi" w:cstheme="minorHAnsi"/>
        </w:rPr>
      </w:pPr>
      <w:r w:rsidRPr="00D8113C">
        <w:rPr>
          <w:rFonts w:asciiTheme="minorHAnsi" w:hAnsiTheme="minorHAnsi" w:cstheme="minorHAnsi"/>
          <w:szCs w:val="22"/>
        </w:rPr>
        <w:t xml:space="preserve">identifikace strávníka pomocí zaměstnanecké karty </w:t>
      </w:r>
      <w:ins w:id="6" w:author="Autor">
        <w:r w:rsidR="00D8113C" w:rsidRPr="00D8113C">
          <w:rPr>
            <w:rFonts w:asciiTheme="minorHAnsi" w:hAnsiTheme="minorHAnsi" w:cstheme="minorHAnsi"/>
            <w:szCs w:val="22"/>
          </w:rPr>
          <w:t>nebo</w:t>
        </w:r>
      </w:ins>
      <w:r w:rsidRPr="00D8113C">
        <w:rPr>
          <w:rFonts w:asciiTheme="minorHAnsi" w:hAnsiTheme="minorHAnsi" w:cstheme="minorHAnsi"/>
          <w:szCs w:val="22"/>
        </w:rPr>
        <w:t xml:space="preserve"> čipu</w:t>
      </w:r>
      <w:ins w:id="7" w:author="Autor">
        <w:r w:rsidR="00D8113C" w:rsidRPr="00D8113C">
          <w:rPr>
            <w:rFonts w:asciiTheme="minorHAnsi" w:hAnsiTheme="minorHAnsi" w:cstheme="minorHAnsi"/>
            <w:szCs w:val="22"/>
          </w:rPr>
          <w:t xml:space="preserve"> </w:t>
        </w:r>
        <w:r w:rsidR="00D8113C" w:rsidRPr="00D8113C">
          <w:rPr>
            <w:rFonts w:asciiTheme="minorHAnsi" w:eastAsiaTheme="minorEastAsia" w:hAnsiTheme="minorHAnsi" w:cstheme="minorHAnsi"/>
            <w:szCs w:val="22"/>
            <w:lang w:eastAsia="cs-CZ"/>
          </w:rPr>
          <w:t xml:space="preserve">MIFARE </w:t>
        </w:r>
        <w:proofErr w:type="spellStart"/>
        <w:r w:rsidR="00D8113C" w:rsidRPr="00D8113C">
          <w:rPr>
            <w:rFonts w:asciiTheme="minorHAnsi" w:eastAsiaTheme="minorEastAsia" w:hAnsiTheme="minorHAnsi" w:cstheme="minorHAnsi"/>
            <w:szCs w:val="22"/>
            <w:lang w:eastAsia="cs-CZ"/>
          </w:rPr>
          <w:t>DESFire</w:t>
        </w:r>
        <w:proofErr w:type="spellEnd"/>
        <w:r w:rsidR="00D8113C" w:rsidRPr="00D8113C">
          <w:rPr>
            <w:rFonts w:asciiTheme="minorHAnsi" w:eastAsiaTheme="minorEastAsia" w:hAnsiTheme="minorHAnsi" w:cstheme="minorHAnsi"/>
            <w:szCs w:val="22"/>
            <w:lang w:eastAsia="cs-CZ"/>
          </w:rPr>
          <w:t xml:space="preserve"> EV1 ISO/IEC 14443 Type A</w:t>
        </w:r>
      </w:ins>
    </w:p>
    <w:p w14:paraId="32DA1C7C" w14:textId="77777777" w:rsidR="00217061" w:rsidRPr="00480CD5" w:rsidRDefault="00217061" w:rsidP="00217061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t>musí umožňovat:</w:t>
      </w:r>
    </w:p>
    <w:p w14:paraId="74839018" w14:textId="77777777" w:rsidR="00217061" w:rsidRPr="00480CD5" w:rsidRDefault="00217061" w:rsidP="00217061">
      <w:pPr>
        <w:pStyle w:val="Odstavecseseznamem"/>
        <w:numPr>
          <w:ilvl w:val="1"/>
          <w:numId w:val="34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zobrazení jména strávníka,</w:t>
      </w:r>
    </w:p>
    <w:p w14:paraId="763BDAC2" w14:textId="77777777" w:rsidR="00217061" w:rsidRPr="00480CD5" w:rsidRDefault="00217061" w:rsidP="00217061">
      <w:pPr>
        <w:pStyle w:val="Odstavecseseznamem"/>
        <w:numPr>
          <w:ilvl w:val="1"/>
          <w:numId w:val="34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zobrazení názvu objednaného jídla pro aktuální den;</w:t>
      </w:r>
    </w:p>
    <w:p w14:paraId="71442FFF" w14:textId="77777777" w:rsidR="00217061" w:rsidRPr="00480CD5" w:rsidRDefault="00217061" w:rsidP="00217061">
      <w:pPr>
        <w:spacing w:after="0"/>
        <w:rPr>
          <w:rFonts w:cstheme="minorHAnsi"/>
          <w:b/>
        </w:rPr>
      </w:pPr>
    </w:p>
    <w:p w14:paraId="5FF23CA6" w14:textId="77777777" w:rsidR="00217061" w:rsidRPr="00480CD5" w:rsidRDefault="00217061" w:rsidP="00217061">
      <w:pPr>
        <w:spacing w:after="0"/>
        <w:rPr>
          <w:rFonts w:cstheme="minorHAnsi"/>
          <w:b/>
        </w:rPr>
      </w:pPr>
      <w:r w:rsidRPr="00480CD5">
        <w:rPr>
          <w:rFonts w:cstheme="minorHAnsi"/>
          <w:b/>
        </w:rPr>
        <w:t>LCD:</w:t>
      </w:r>
    </w:p>
    <w:p w14:paraId="6B0DA59C" w14:textId="77777777" w:rsidR="00217061" w:rsidRPr="00480CD5" w:rsidRDefault="00217061" w:rsidP="00217061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t>Velikost barevné obrazovky minimálně 55"</w:t>
      </w:r>
    </w:p>
    <w:p w14:paraId="059754CD" w14:textId="1F08D521" w:rsidR="00217061" w:rsidRPr="00480CD5" w:rsidRDefault="00217061" w:rsidP="00217061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Jednotný systém pro správu a konfiguraci zobrazovaných informací v rámci všech areálů.</w:t>
      </w:r>
    </w:p>
    <w:p w14:paraId="30E50FFB" w14:textId="77777777" w:rsidR="00217061" w:rsidRPr="00480CD5" w:rsidRDefault="00217061" w:rsidP="00217061">
      <w:pPr>
        <w:pStyle w:val="Odstavecseseznamem"/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</w:rPr>
      </w:pPr>
    </w:p>
    <w:p w14:paraId="199CEB28" w14:textId="77777777" w:rsidR="00217061" w:rsidRPr="00480CD5" w:rsidRDefault="00217061" w:rsidP="00217061">
      <w:pPr>
        <w:spacing w:after="0"/>
        <w:rPr>
          <w:rFonts w:cstheme="minorHAnsi"/>
        </w:rPr>
      </w:pPr>
    </w:p>
    <w:p w14:paraId="33F6173A" w14:textId="48E89E2C" w:rsidR="00217061" w:rsidRPr="00480CD5" w:rsidRDefault="00217061" w:rsidP="00217061">
      <w:pPr>
        <w:pStyle w:val="nadpisdruhrovn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Požadavky na funkcionality systému  </w:t>
      </w:r>
    </w:p>
    <w:p w14:paraId="02E5E0AB" w14:textId="77777777" w:rsidR="00217061" w:rsidRPr="00480CD5" w:rsidRDefault="00217061" w:rsidP="00217061">
      <w:pPr>
        <w:spacing w:after="0"/>
        <w:rPr>
          <w:rFonts w:cstheme="minorHAnsi"/>
        </w:rPr>
      </w:pPr>
    </w:p>
    <w:tbl>
      <w:tblPr>
        <w:tblW w:w="9629" w:type="dxa"/>
        <w:tblLayout w:type="fixed"/>
        <w:tblLook w:val="06A0" w:firstRow="1" w:lastRow="0" w:firstColumn="1" w:lastColumn="0" w:noHBand="1" w:noVBand="1"/>
      </w:tblPr>
      <w:tblGrid>
        <w:gridCol w:w="775"/>
        <w:gridCol w:w="7720"/>
        <w:gridCol w:w="1134"/>
      </w:tblGrid>
      <w:tr w:rsidR="00B07F93" w:rsidRPr="00480CD5" w14:paraId="3A9D5563" w14:textId="23CD8155" w:rsidTr="002755D7">
        <w:trPr>
          <w:trHeight w:val="1050"/>
        </w:trPr>
        <w:tc>
          <w:tcPr>
            <w:tcW w:w="775" w:type="dxa"/>
            <w:tcBorders>
              <w:top w:val="single" w:sz="8" w:space="0" w:color="auto"/>
              <w:left w:val="single" w:sz="8" w:space="0" w:color="auto"/>
              <w:bottom w:val="double" w:sz="5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E8B65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proofErr w:type="spellStart"/>
            <w:proofErr w:type="gramStart"/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P.č</w:t>
            </w:r>
            <w:proofErr w:type="spellEnd"/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.</w:t>
            </w:r>
            <w:proofErr w:type="gramEnd"/>
          </w:p>
        </w:tc>
        <w:tc>
          <w:tcPr>
            <w:tcW w:w="772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A92179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Požadavky na funkcionalitu systému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double" w:sz="5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75E9F7" w14:textId="0788F6CD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</w:rPr>
              <w:t xml:space="preserve">Splňuje </w:t>
            </w: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 xml:space="preserve"> ANO / NE</w:t>
            </w:r>
          </w:p>
        </w:tc>
      </w:tr>
      <w:tr w:rsidR="00B07F93" w:rsidRPr="00480CD5" w14:paraId="08D95A64" w14:textId="4DD18AC1" w:rsidTr="002755D7">
        <w:trPr>
          <w:trHeight w:val="300"/>
        </w:trPr>
        <w:tc>
          <w:tcPr>
            <w:tcW w:w="775" w:type="dxa"/>
            <w:tcBorders>
              <w:top w:val="double" w:sz="5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40E19AB2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1.</w:t>
            </w:r>
          </w:p>
        </w:tc>
        <w:tc>
          <w:tcPr>
            <w:tcW w:w="7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29F86F70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Obecné požadavky</w:t>
            </w:r>
          </w:p>
        </w:tc>
        <w:tc>
          <w:tcPr>
            <w:tcW w:w="1134" w:type="dxa"/>
            <w:tcBorders>
              <w:top w:val="double" w:sz="5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3AD7EE2F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135CA27" w14:textId="71FD0B0A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6D7596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1.1</w:t>
            </w:r>
          </w:p>
        </w:tc>
        <w:tc>
          <w:tcPr>
            <w:tcW w:w="77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344CB5E" w14:textId="31634537" w:rsidR="00B07F93" w:rsidRPr="00480CD5" w:rsidRDefault="00B07F93" w:rsidP="00AC04DA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Jednotné prostředí</w:t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 - SIS pracuje s jednotnou bází dat</w:t>
            </w:r>
            <w:r w:rsidR="00AC04DA">
              <w:rPr>
                <w:rFonts w:eastAsia="Times New Roman" w:cstheme="minorHAnsi"/>
                <w:color w:val="000000" w:themeColor="text1"/>
              </w:rPr>
              <w:t xml:space="preserve"> a disponuje</w:t>
            </w:r>
            <w:r w:rsidR="00AC04DA" w:rsidRPr="00AC04DA">
              <w:rPr>
                <w:rFonts w:eastAsia="Times New Roman" w:cstheme="minorHAnsi"/>
                <w:color w:val="000000" w:themeColor="text1"/>
              </w:rPr>
              <w:t xml:space="preserve"> otevřeným API rozhraním na bázi webových služeb, jehož dokumentace bude součástí dodávky.</w:t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13AA0C1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A421915" w14:textId="195A490C" w:rsidTr="002755D7">
        <w:trPr>
          <w:trHeight w:val="57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9234A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EBC803" w14:textId="0AB8D6C6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Kompatibilita</w:t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 - použitý SW je kompatibilní s operačními systémy používanými v Dopravním podniku Ostrava a.s.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651E2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0CA1367" w14:textId="1F43DE33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C8F17A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E4ADA9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 xml:space="preserve">Rozvoj a podpora </w:t>
            </w:r>
            <w:r w:rsidRPr="00480CD5">
              <w:rPr>
                <w:rFonts w:eastAsia="Times New Roman" w:cstheme="minorHAnsi"/>
                <w:color w:val="000000" w:themeColor="text1"/>
              </w:rPr>
              <w:t>- použitý SW lze v budoucnu rozvíjet, včetně podpory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E70C27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F691EE7" w14:textId="3FEC9B52" w:rsidTr="002755D7">
        <w:trPr>
          <w:trHeight w:val="57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572B17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1CCE92" w14:textId="064D3804" w:rsidR="00B07F93" w:rsidRPr="00480CD5" w:rsidRDefault="00B07F93" w:rsidP="00443213">
            <w:pPr>
              <w:spacing w:after="0"/>
              <w:ind w:left="-20" w:right="-20"/>
              <w:rPr>
                <w:rFonts w:cstheme="minorHAnsi"/>
              </w:rPr>
            </w:pPr>
            <w:proofErr w:type="spellStart"/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Customizace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- úpravy (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customizace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) v SIS jsou řešeny konfiguračně. </w:t>
            </w:r>
            <w:r w:rsidR="0079793B" w:rsidRPr="00480CD5">
              <w:rPr>
                <w:rFonts w:eastAsia="Times New Roman" w:cstheme="minorHAnsi"/>
                <w:color w:val="000000" w:themeColor="text1"/>
              </w:rPr>
              <w:t>Tyto úpravy</w:t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 budou realizovány administrátory</w:t>
            </w:r>
            <w:r w:rsidR="00443213">
              <w:rPr>
                <w:rFonts w:eastAsia="Times New Roman" w:cstheme="minorHAnsi"/>
                <w:color w:val="000000" w:themeColor="text1"/>
              </w:rPr>
              <w:t xml:space="preserve"> Objednatele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2DA03E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FC1E521" w14:textId="31238DE1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D3361F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lastRenderedPageBreak/>
              <w:t>1.5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D01190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Výkon a kapacita</w:t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 - SIS musí umožňovat kontinuální navyšování výkonu a datové kapacity, bez potřeby migrací, převodů dat apod.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3E9408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62377F1" w14:textId="69E734D6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7FDDF4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072D7F9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proofErr w:type="spellStart"/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Auditovatelnost</w:t>
            </w:r>
            <w:proofErr w:type="spellEnd"/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 xml:space="preserve"> systému</w:t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 - SIS umožňuje bezpečný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auditovatelný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přístup k poskytovaným službám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0D4288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630533F" w14:textId="49D7D213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BD46FF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597495" w14:textId="68A2A37F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proofErr w:type="spellStart"/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Responzivita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- SIS je responzivní SW aplikace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DA711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7962C75" w14:textId="4516FC0E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F66908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1.8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284D3E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V SIS lze vyhledávat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fultextově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282EBF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DF21265" w14:textId="61D32514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343A87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1.9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9B62576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Migrace</w:t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 - ze stávajícího systému do nového SIS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C7E03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7143161" w14:textId="1A494FA2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B89A2A" w14:textId="0373A1BD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del w:id="8" w:author="Autor">
              <w:r w:rsidRPr="00480CD5" w:rsidDel="00487A50">
                <w:rPr>
                  <w:rFonts w:eastAsia="Times New Roman" w:cstheme="minorHAnsi"/>
                  <w:color w:val="000000" w:themeColor="text1"/>
                </w:rPr>
                <w:delText>1.9.1</w:delText>
              </w:r>
            </w:del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FEFF33" w14:textId="5A582AED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del w:id="9" w:author="Autor">
              <w:r w:rsidRPr="00480CD5" w:rsidDel="00487A50">
                <w:rPr>
                  <w:rFonts w:eastAsia="Times New Roman" w:cstheme="minorHAnsi"/>
                  <w:color w:val="000000" w:themeColor="text1"/>
                </w:rPr>
                <w:delText>SIS musí obsahovat všechny klíčové funkce a možnosti, které jsou k dispozici v současném provozovaném systému</w:delText>
              </w:r>
            </w:del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F90F501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F8132DD" w14:textId="29EAB127" w:rsidTr="002755D7">
        <w:trPr>
          <w:trHeight w:val="91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B7468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1.9.2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1A9A36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Musí být zajištěn plynulý přechod z existujícího systému na nový,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tzn</w:t>
            </w:r>
            <w:proofErr w:type="spellEnd"/>
            <w:r w:rsidRPr="00480CD5">
              <w:rPr>
                <w:rFonts w:cstheme="minorHAnsi"/>
              </w:rPr>
              <w:br/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 plánování, testování, školení uživatelů a implementaci nového systému bez významného narušení běžného provozu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D9B07A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9825EDF" w14:textId="724D1762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890DAB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1.9.3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DE3A9B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Musí být zajištěn převod všech relevantních dat ze starého systému do nového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7B0BD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D007207" w14:textId="5D66843E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597E5F16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2.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6012B32B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Bezpečnost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48707334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2AB2A5E" w14:textId="3ED97DA7" w:rsidTr="002755D7">
        <w:trPr>
          <w:trHeight w:val="213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232BB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2.1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151F084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Komunikace ze strany uživatele na serverovou část musí být šifrována. Použitý šifrovací protokol musí být považován za bezpečný a v souladu se Zákonem o kybernetické bezpečnosti 181/2014Sb. v platném znění a příslušné vyhlášky č. 82/2018 Vyhláška o bezpečnostních opatřeních, kybernetických bezpečnostních incidentech, reaktivních opatřeních, náležitostech podání v oblasti kybernetické bezpečnosti a likvidaci dat (vyhláška o kybernetické bezpečnosti) v platném znění.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F84BF49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1252C59" w14:textId="4390B903" w:rsidTr="002755D7">
        <w:trPr>
          <w:trHeight w:val="121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84F943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2.2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5B8A7C" w14:textId="5DA480F3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musí být schopen zotavení Při havárii koncové stanice, musí být SIS schopen obnovit uživateli stav, který byl před havárií, tj. musí být schopen zajistit průběžné ukládání uživatelských dat a po zotavení musí umožnit uživateli návrat do stavu před havárií.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DC8D4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7123FA5" w14:textId="53EAFFFC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230B5B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2.3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D775E4E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schopen zajistit průběžné ukládání uživatelských dat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698B5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CE8EE96" w14:textId="267D1A81" w:rsidTr="002755D7">
        <w:trPr>
          <w:trHeight w:val="121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209701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2.4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4DB0CC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musí být v souladu s Nařízením Evropského parlamentu a Rady (EU) 2016/679 ze dne 27. dubna 2016 o ochraně fyzických osob (GDPR – General Data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Protection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Regulation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>) v souvislosti se zpracováním osobních údajů a o volném pohybu těchto údajů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8434C3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6AAD8E6" w14:textId="34380C2C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15D0DA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3.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22FA054D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Jazyková mutace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6CAA2719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D4FD5A1" w14:textId="25EECB36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4FE244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3.1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A84E6D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komunikuje v českém jazyce.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D59207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5890FDE" w14:textId="11E00399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C37F72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3.2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FCF8EE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Objednávkový modul pro koncové strávníky musí být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multijazykový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>, minimálně v jazyce českém, ukrajinském, ruském, polském a anglickém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E6850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1BDEC64" w14:textId="6CEDFBDB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327A56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4.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298C020C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 xml:space="preserve">Autentizace a řízení přístupů </w:t>
            </w:r>
            <w:r w:rsidRPr="00480CD5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7B3740CD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3DC469F" w14:textId="427D32F0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226BC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4.1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98E8F82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Calibri" w:cstheme="minorHAnsi"/>
                <w:i/>
                <w:iCs/>
                <w:color w:val="000000" w:themeColor="text1"/>
              </w:rPr>
              <w:t xml:space="preserve">Autentizace a řízení přístupů - varianta 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24479D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54E0131" w14:textId="29374D81" w:rsidTr="002755D7">
        <w:trPr>
          <w:trHeight w:val="91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8E33E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690ACA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musí být integrován na systém správy uživatelských účtů MS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Active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Directory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(AD) Zadavatele a musí provádět autentizaci uživatelů vůči této externí autoritě, metodou Single Sign 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CFCF3B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60B7226" w14:textId="5A9E735D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90B12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4.2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5EA1FA1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Calibri" w:cstheme="minorHAnsi"/>
                <w:i/>
                <w:iCs/>
                <w:color w:val="000000" w:themeColor="text1"/>
              </w:rPr>
              <w:t>Autentizace a řízení přístupů - varianta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1CC4F5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7712551" w14:textId="5B7B2201" w:rsidTr="002755D7">
        <w:trPr>
          <w:trHeight w:val="121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26FD9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DB3EE7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musí být integrován na systém správy uživatelských účtů MS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Active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Directory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Zadavatele a musí provádět autentizaci uživatelů na základě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username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ve tvaru "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prijmenij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" bez nutnosti uvádět jméno domény a následným zadáním hesla uloženého v </w:t>
            </w: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AD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00914D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6EDD8CB" w14:textId="776A04FD" w:rsidTr="002755D7">
        <w:trPr>
          <w:trHeight w:val="181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16A8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3503ED7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Pro autentizaci musí být aplikační SW napojen na MS AD Zadavatele on-line, pro import uživatelů musí být synchronizován minimálně 1x denně nebo okamžitě při prvním přihlášení nového uživatele do aplikačního SW, musí umět import uživatelů z MS AD a jejich atributů: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login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name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, jméno a příjmení a osobní číslo zaměstnance, případně další údaje (číslo + název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org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>. jednotky, email, telefon)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887A5BB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8756ED4" w14:textId="0EB6CDB3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A29FC4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4.3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2D7E8A3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Calibri" w:cstheme="minorHAnsi"/>
                <w:i/>
                <w:iCs/>
                <w:color w:val="000000" w:themeColor="text1"/>
              </w:rPr>
              <w:t>Autentizace a řízení přístupů - varianta 3 - externisti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004852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F6C2D51" w14:textId="4C5F681D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299B4D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3379C1C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Přístup externích uživatelů do aplikačního SW bude povolen na základě přihlašovacího jména a hesla uloženého v databázi SIS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6CAE6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60D0FC3" w14:textId="7B5A7359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134C3A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4.4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6011B4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Systém musí umožnit definovat uživatelské role dle potřeb a organizačních zvyklostí organizace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940EE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98959B1" w14:textId="4837327B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225CEB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4.5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537C3C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Systém musí umět přidělovat role uživatelům na základě členství ve skupině v </w:t>
            </w: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AD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D1F3F8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DB66096" w14:textId="5982C677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42CB06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4.6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7351FC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Systém musí umožnit ve webovém modulu automatické odhlášení uživatele při neaktivitě po definované době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1D223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8D13A6C" w14:textId="1318958C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68A434B4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5.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7E86D1E7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 xml:space="preserve">Logování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152F761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7A1A29A" w14:textId="475DB20F" w:rsidTr="002755D7">
        <w:trPr>
          <w:trHeight w:val="121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BB2FAD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5.1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120F603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Aktivity uživatelů, správců a administrátorů budou v SIS logovány.                 Log bude obsahovat:</w:t>
            </w:r>
            <w:r w:rsidRPr="00480CD5">
              <w:rPr>
                <w:rFonts w:cstheme="minorHAnsi"/>
              </w:rPr>
              <w:br/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 o přihlášení/odhlášení uživatele do aplikace, datum, čas</w:t>
            </w:r>
            <w:r w:rsidRPr="00480CD5">
              <w:rPr>
                <w:rFonts w:cstheme="minorHAnsi"/>
              </w:rPr>
              <w:br/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 o záznam úkonu, který uživatel provedl, datum, čas.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8A95CD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66147BA" w14:textId="2F506A8C" w:rsidTr="002755D7">
        <w:trPr>
          <w:trHeight w:val="91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E7D293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5.2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862911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Logové záznamy nesmí být změnitelné prostředky vlastního systému ze strany uživatelů, správců nebo jakýchkoli dalších osob přistupujících do systému.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E25EF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7EBDCD2" w14:textId="17011AAF" w:rsidTr="002755D7">
        <w:trPr>
          <w:trHeight w:val="126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096DEF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5.3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5DCB289D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Logy budou uchovávány po dobu šesti měsíců. Po uplynutí lhůty budou logy </w:t>
            </w:r>
            <w:r w:rsidRPr="00480CD5">
              <w:rPr>
                <w:rFonts w:cstheme="minorHAnsi"/>
              </w:rPr>
              <w:br/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a sledování akcí prováděny vlastním aplikačním SW a dalšími napojenými systémy či aplikacemi pro správu logů formou vedení záznamů (log management)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5E1F11E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AB5CC17" w14:textId="075331AC" w:rsidTr="002755D7">
        <w:trPr>
          <w:trHeight w:val="67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8344BA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5.4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F03E47" w14:textId="2D33E8E3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Systém musí umět zasílat logy do </w:t>
            </w:r>
            <w:r w:rsidR="008F08F0">
              <w:rPr>
                <w:rFonts w:eastAsia="Times New Roman" w:cstheme="minorHAnsi"/>
                <w:color w:val="000000" w:themeColor="text1"/>
              </w:rPr>
              <w:t xml:space="preserve">externího </w:t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logovacího systému pomocí protokolu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syslog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92182B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1C9A617" w14:textId="6849E0EB" w:rsidTr="002755D7">
        <w:trPr>
          <w:trHeight w:val="33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63571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D11B553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65F73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815AADA" w14:textId="2BA86853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F5812C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6.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28692D08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Základní funkce SIS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65F160A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E80EEF3" w14:textId="64B9374B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485245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6.1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5B89229E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Plánování zdrojů</w:t>
            </w:r>
            <w:r w:rsidRPr="00480CD5">
              <w:rPr>
                <w:rFonts w:eastAsia="Calibri" w:cstheme="minorHAnsi"/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01E37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BF41DAC" w14:textId="652D060A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5BD77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566AFE0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musí umožňovat výpočet jídel, surovin a jiných zdrojů potřebných na přípravu objednaných jídel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F75F99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BE67DBA" w14:textId="38A93AC0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231BD7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EFBE1B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musí poskytovat on-line přehled o počtu plánovaných, objednaných nebo volných jídel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5CD1B9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F0D980E" w14:textId="5833CF0C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72020B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C51FAF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5D658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940E200" w14:textId="0CD91339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8F3603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6.2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4C1804B4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Skladové hospodářství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07951B8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AF8D19A" w14:textId="1D70E507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2AF1E5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6.2.1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8E9423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musí vést skladové hospodářství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D5FA8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9CBA258" w14:textId="4D2408C3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8DE280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6.2.2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373585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musí pracovat s čárovými kódy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D0D142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650E905" w14:textId="5AF77AC3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1FD2F3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6.2.3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EC8AF8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musí umožňovat provedení mobilní inventury - mobilní aplikace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49C2C0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D96A290" w14:textId="60B2AAEA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0849AB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6.2.4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FF11B1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přiřazení k jednomu balení zboží až několik různých čárových kódů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5694C8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159B7C9" w14:textId="4453F8E6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E722FC" w14:textId="6F309CFC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del w:id="10" w:author="Autor">
              <w:r w:rsidRPr="00E51BA5" w:rsidDel="00487A50">
                <w:rPr>
                  <w:rFonts w:eastAsia="Times New Roman" w:cstheme="minorHAnsi"/>
                  <w:color w:val="000000" w:themeColor="text1"/>
                </w:rPr>
                <w:delText>6.2.5</w:delText>
              </w:r>
            </w:del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3611FC" w14:textId="5DC275FA" w:rsidR="00B07F93" w:rsidRPr="00480CD5" w:rsidRDefault="00B07F93" w:rsidP="00E51BA5">
            <w:pPr>
              <w:spacing w:after="0"/>
              <w:ind w:left="-20" w:right="-20"/>
              <w:rPr>
                <w:rFonts w:cstheme="minorHAnsi"/>
              </w:rPr>
            </w:pPr>
            <w:del w:id="11" w:author="Autor">
              <w:r w:rsidRPr="00E51BA5" w:rsidDel="00487A50">
                <w:rPr>
                  <w:rFonts w:eastAsia="Times New Roman" w:cstheme="minorHAnsi"/>
                  <w:color w:val="000000" w:themeColor="text1"/>
                </w:rPr>
                <w:delText>SIS umožňuje normování založené na správných nutričních hodnotách jednotlivých jídel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15CD4B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C9481A2" w14:textId="2BBA2BFD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ECA085" w14:textId="2DD799D1" w:rsidR="00B07F93" w:rsidRPr="00E51BA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del w:id="12" w:author="Autor">
              <w:r w:rsidRPr="00E51BA5" w:rsidDel="00487A50">
                <w:rPr>
                  <w:rFonts w:eastAsia="Times New Roman" w:cstheme="minorHAnsi"/>
                  <w:color w:val="000000" w:themeColor="text1"/>
                </w:rPr>
                <w:delText>6.2.6</w:delText>
              </w:r>
            </w:del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D6C398" w14:textId="16E36CF4" w:rsidR="00B07F93" w:rsidRPr="00480CD5" w:rsidRDefault="00B07F93" w:rsidP="00E51BA5">
            <w:pPr>
              <w:spacing w:after="0"/>
              <w:ind w:left="-20" w:right="-20"/>
              <w:rPr>
                <w:rFonts w:cstheme="minorHAnsi"/>
              </w:rPr>
            </w:pPr>
            <w:del w:id="13" w:author="Autor">
              <w:r w:rsidRPr="00E51BA5" w:rsidDel="00487A50">
                <w:rPr>
                  <w:rFonts w:eastAsia="Times New Roman" w:cstheme="minorHAnsi"/>
                  <w:color w:val="000000" w:themeColor="text1"/>
                </w:rPr>
                <w:delText>SIS má seznam nutričních hledisek, které může uživatel u stravy sledovat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B1A5751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7A9E8C7" w14:textId="5E58155F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3E216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6.2.7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956349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zadávání jedné nebo více náhradních surovin pro potřeby automatického normování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0EB7B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604D040" w14:textId="43C410FB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53EE37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6.2.8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AE6783E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musí mít nástroje pro řízení cenové politiky - nastavení prodejní ceny položek zboží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9FA834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E535545" w14:textId="5FB37881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B5D64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6.2.9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EB4ADF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sledování historie zásahů do prodejních cen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A4335E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6BDAA34" w14:textId="6A725EF0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FB13C8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6.2.10</w:t>
            </w:r>
            <w:proofErr w:type="gramEnd"/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329FB8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V SIS lze provést hromadnou změnu sazby DPH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5263B4B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A972084" w14:textId="61AB1D13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374D54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6.2.11</w:t>
            </w:r>
            <w:proofErr w:type="gramEnd"/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9E7173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V SIS lze přímo z karty zboží zobrazit rychlý přehled stavu zásob dané položky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730BC3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AED52D0" w14:textId="6FF3E12D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C73847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6.2.12</w:t>
            </w:r>
            <w:proofErr w:type="gramEnd"/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FC6CAD8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stanovit minimální zásobu položky na skladě a následně automaticky hlídat nebo sledovat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8608C2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D4F6ED3" w14:textId="325F9EDE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8EDA91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6.2.13</w:t>
            </w:r>
            <w:proofErr w:type="gramEnd"/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63C0D2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sledování objemy dodávek od dodavatelů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E9117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B4A7F57" w14:textId="57B79BFB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5B6CC4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6.2.14</w:t>
            </w:r>
            <w:proofErr w:type="gramEnd"/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688C6B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automatické odesílání elektronických objednávek určeným dodavatelům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EDFD06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D27B0CA" w14:textId="0D8D4FDF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0425D7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6.2.15</w:t>
            </w:r>
            <w:proofErr w:type="gramEnd"/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2C7EE6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vytvoření automatické příjemky na základě dodavatelem potvrzené elektronické objednávky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0D169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1E9E989" w14:textId="3A080C30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B5EF60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6.2.16</w:t>
            </w:r>
            <w:proofErr w:type="gramEnd"/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AD2657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umožňuje mít okamžitý přehled o aktuálních skladových cenách vydaných </w:t>
            </w: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surovin na</w:t>
            </w:r>
            <w:proofErr w:type="gramEnd"/>
            <w:r w:rsidRPr="00480CD5">
              <w:rPr>
                <w:rFonts w:eastAsia="Times New Roman" w:cstheme="minorHAnsi"/>
                <w:color w:val="000000" w:themeColor="text1"/>
              </w:rPr>
              <w:t xml:space="preserve"> základě kterých je stanovena skutečná cena jídla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9A4CA18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60BEFC4" w14:textId="60572A1E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B11F6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0ED589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22D32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9C471C1" w14:textId="598D6419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F9EF31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6.3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295A2576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Receptury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5BE09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6887C59" w14:textId="34B615E2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4CAB9F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60A736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evidovat receptury jídel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FBA22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4B1F66E" w14:textId="6401DBC9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173593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6F4109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umožňuje evidovat výrobní postupy každé receptury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D1EE13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10070C0" w14:textId="24227012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47CDCC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FAF046B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umožňuje vytvářet kopie variant i kopie celých receptur (včetně automatického přepočtení na jinou velikost anebo gramáž)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84959A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23714DA" w14:textId="15D3B9FF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F22182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FC5510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zadávat  hrubé i čisté množství surovin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5822A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784324A" w14:textId="07877168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27A61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A1CAC35" w14:textId="4820924E" w:rsidR="00B07F93" w:rsidRPr="00480CD5" w:rsidRDefault="00B07F93" w:rsidP="00C34BB7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okamžitě v</w:t>
            </w:r>
            <w:r w:rsidR="00C34BB7">
              <w:rPr>
                <w:rFonts w:eastAsia="Times New Roman" w:cstheme="minorHAnsi"/>
                <w:color w:val="000000" w:themeColor="text1"/>
              </w:rPr>
              <w:t>y</w:t>
            </w:r>
            <w:r w:rsidRPr="00480CD5">
              <w:rPr>
                <w:rFonts w:eastAsia="Times New Roman" w:cstheme="minorHAnsi"/>
                <w:color w:val="000000" w:themeColor="text1"/>
              </w:rPr>
              <w:t>počítat orientační cenu jedné porce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0748E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534ABFA" w14:textId="5D5CBAA1" w:rsidTr="002755D7">
        <w:trPr>
          <w:trHeight w:val="9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8A0418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CBE3EF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má nástroje pro podporu práce s finančními limity – finanční částka, kterou má provozovatel k dispozici na uvaření jedné porce jídla každého druhu zvlášť i všech dohromady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F4322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D8576CF" w14:textId="024D8FF2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B67D4C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6.3.7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F1A087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umožňuje měsíční sledování finančních limitů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A845A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8016D46" w14:textId="00AC2B2A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2B93D4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6.3.8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D3016F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provést ruční záměnu surovin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EADBD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C2F4199" w14:textId="7B8A7D23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C9F4EB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6.3.9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C590B8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provést ruční úpravu v případně přepočtu požadovaného množství suroviny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4DC944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FDF36DF" w14:textId="27BECC0C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F442DB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6.3.10</w:t>
            </w:r>
            <w:proofErr w:type="gramEnd"/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B58ED8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odepisování surovin skutečně prodaných jídel podle přiřazených receptur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35D2A7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68B20B9" w14:textId="5F10ABBE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48D990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6.3.11</w:t>
            </w:r>
            <w:proofErr w:type="gramEnd"/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CF26E8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má vazbu na systém HACCP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0145198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2D87B14" w14:textId="27B12369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72FDED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08420B9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E838D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D2C9F35" w14:textId="3BEF8726" w:rsidTr="002755D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F656E0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6.35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166FBA74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Strávníci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50ADE9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B111E6B" w14:textId="4F00F7F8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E48CBF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6.35.0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1F842B8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musí umět poskytovat různým typům strávníků povolené typy produktů v různých cenových režimech s příslušným typem úhrady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C2463B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06F14C3" w14:textId="6F6C2E2F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C8D3A7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6C6CE9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5 typů strávníků - každý typ má jiné podmínky pro nabídku produktů, výběr výdejny, pro určení ceny (ceníku), pro typ úhrady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9AE5CF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2496D1C" w14:textId="1549A52A" w:rsidTr="002755D7">
        <w:trPr>
          <w:trHeight w:val="121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7C3929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08A995D7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typ Zaměstnanci - mohou objednávat produkty za dotované i nedotované ceny; mohou si vybrat zvlášť jednu výdejnu pro hlavní jídla a druhou pro fóliová jídla; úhrada se provádí měsíčně srážkou ze mzdy; zdroj pořadač Zaměstnanci v HN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E61891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85B7862" w14:textId="7712C6AD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EB9D84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06C2B2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typ Zaměstnanci v insolvenci - stejné podmínky jako Zaměstnanci, jen úhrada se provádí z kreditního účtu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67F629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896D716" w14:textId="52803C93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261A3F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6.35.1.3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C9CA23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typ Bývalí zaměstnanci (důchodci) - objednávají za dotované ceny, na jednu vybranou výdejnu, úhrada se provádí z kreditového účtu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5C863F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5CE77DF" w14:textId="5EAC6C75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C6234F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6.35.1.4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5457001" w14:textId="47C84144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typ Externí firemní strávníci - typy produktů a ceny dle smlouvy, výdejny skutečné nebo fiktivní, úhrady měsíčně fakturou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E6BC31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A95162E" w14:textId="2DA9BDAF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D97835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6.35.1.5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E56D0F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typ Cizí jednotlivci - objednávají za nedotované ceny, na jednu vybranou výdejnu, úhrada se provádí z kreditového účtu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95B03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B95AA8A" w14:textId="714E32EE" w:rsidTr="002755D7">
        <w:trPr>
          <w:trHeight w:val="121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809631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40E811D" w14:textId="3460A858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umožní zakládání a vedení kreditních účtů s vygenerováním jednoznačného variabilního symbolu v rámci přidělené číselné řady pro každého "kreditového" strávníka (pro párování plateb, které budou vznikat v HN)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7BE88F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EDB0F15" w14:textId="31DE4C45" w:rsidTr="002755D7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BC3BE2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523F72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kreditové účty budou aktualizovány pohyby vzniklými z objednávek strávníků a platbami evidovanými v HN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58B31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ADEA867" w14:textId="5D0E55B4" w:rsidTr="00723CBB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DE8C8B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8C28A55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strávníci budou mít k dispozici výpisy z kreditových účtů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A41D6E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DE66AA5" w14:textId="72796640" w:rsidTr="00723CBB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EF1F48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28FD8E8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strávníci budou mít k dispozici rekapitulaci svých objednávek a vyúčtování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812E9F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20CE39A" w14:textId="311FA6E9" w:rsidTr="00723CBB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937B8F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1EF8019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61628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D929B1E" w14:textId="58FF4160" w:rsidTr="00723CBB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8464A2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6.4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191584F4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Objednání stravy, ceníky, výdejny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9A3FE8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E471F0D" w14:textId="5341DD4C" w:rsidTr="00723CBB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55C70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6.4.1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1C25946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jak zaměstnancům, tak externím strávníkům objednání jídla přes webové rozhraní (intranetové i internetové prostředí)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E7AF9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56B3D40" w14:textId="6CE56671" w:rsidTr="00723CBB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7EF363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6.4.2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64C099C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strávníkům objednání jídla dle uveřejněné denní í týdenní nabídky jídel (dle dostupného jídelníčku)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198E0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6C4C081" w14:textId="57CB129C" w:rsidTr="00723CBB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198063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6.4.3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5F4263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objednávání jídel strávníků do různých výdejen; výdejny jsou skutečné, fiktivní a fóliové automaty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82A37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11639AB" w14:textId="2321AA6D" w:rsidTr="00723CBB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19CCE9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6.4.3.1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D6DB64" w14:textId="55C1F3A9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pro automaty na výdej fóliových jídel musí SIS respektovat a poskytovat speciální funkcionalitu</w:t>
            </w:r>
            <w:ins w:id="14" w:author="Autor">
              <w:r w:rsidR="00487A50">
                <w:rPr>
                  <w:rFonts w:eastAsia="Times New Roman" w:cstheme="minorHAnsi"/>
                  <w:color w:val="000000" w:themeColor="text1"/>
                </w:rPr>
                <w:t xml:space="preserve"> podmíněnou externím dodavatelem automatů (seznamy oprávněných osob, objednávek pro výdej, kontroly kapacity při objednávání</w:t>
              </w:r>
            </w:ins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2AB4F84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71CA9D9" w14:textId="0A134761" w:rsidTr="00723CBB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AF303C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6.4.3.2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DA42D7" w14:textId="687C9A94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musí umožnit strávníkovi-zaměstnanci objednat na jeden den produkty do různých výdejen (např. hlavní jídlo na výdejnu 1, fólii na výdejnu 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43122B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0D76D47" w14:textId="1D715E6C" w:rsidTr="00723CBB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ACECCF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6.4.4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058829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V SIS lze nakonfigurovat dotační politiky pro různé skupiny strávníků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4540E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CA0538C" w14:textId="31055B01" w:rsidTr="00723CBB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8836B4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6.4.5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A75F2C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V SIS lze nastavit čas pro ukončení přebírání požadovaných počtů porcí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FAF54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450E187" w14:textId="33452EA9" w:rsidTr="00723CBB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B208E2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6.4.6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20BBCF0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objednání stravy z "Burzy obědů"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5C205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CE218D8" w14:textId="44855909" w:rsidTr="00723CBB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E8B5B5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6.4.7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8FCD66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musí umožnit práci s různými ceníky dle typu strávníka v rámci jejich platností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C7AA6D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2FBB951" w14:textId="31251AE1" w:rsidTr="00723CBB">
        <w:trPr>
          <w:trHeight w:val="55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E0236A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6.4.8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BB4040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umožňuje výdej objednaných produktů na základě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biskarty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>/jiné čipové karty na výdejně, kterou si zadal v objednávce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F9C8734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D5B8661" w14:textId="41749E24" w:rsidTr="00723CBB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015A0D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E887D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B09BF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F85C7A9" w14:textId="050C9F1E" w:rsidTr="00723CBB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3F0DA1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6.5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4CFAC3E3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Jídelníček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39B29B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BD7177A" w14:textId="656308F2" w:rsidTr="00723CBB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49990D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6.5.1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4816EE7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umožňuje vedení jídelníčků včetně energetických a nutričních hodnot a alergenů.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884BF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34A3AD2" w14:textId="768E080F" w:rsidTr="00723CBB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AC6794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6.5.2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0E84CF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vést obrázky a piktogramy jídel, včetně jejich snadné editace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09F6B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700EC1A" w14:textId="19066AFE" w:rsidTr="00723CBB">
        <w:trPr>
          <w:trHeight w:val="85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BF658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6.5.3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6A7B533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zobrazování jídelníčku v několika režimech, které lze libovolně kombinovat (režim denního jídelníčku, režim týdenního jídelníčku, režim zobrazení nad výdejním místem, režim uzavřeného výdejního místa)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ADF63B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A3368A7" w14:textId="7E1405B4" w:rsidTr="00723CBB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6E50A6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6.5.4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18DAC8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umožní sestavení několika verzí menu - jako kombinace produktů z denní nabídky a jeho objednání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8DE267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7B47825" w14:textId="667E2CC2" w:rsidTr="00723CBB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42A357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480FDD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964A7D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ABB564F" w14:textId="264CD893" w:rsidTr="00723CBB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72225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729D64F5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Ostatní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371207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830982A" w14:textId="15860448" w:rsidTr="00723CBB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EADE47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7.1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5E31DF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V SIS lze provádět průzkumy spokojenosti strávníku, včetně jejich vyhodnocování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8ABF70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EEF0353" w14:textId="44D58997" w:rsidTr="00723CBB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4A6E2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7.2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171BC44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podporu distribuce jídel z hlavní kuchyně do jednotlivých výdejen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3506994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13AA0EE" w14:textId="22B82F90" w:rsidTr="00723CBB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5F2F3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7.3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8A417D2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Systém musí mít možnost plně automatického hromadného generování uzávěrkových výstupů a jejich automatické odesílání mailem.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A3292E7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9EB4595" w14:textId="601913C5" w:rsidTr="00723CBB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3C8B5A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7.4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BABAB5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umožňuje provádět kontrolu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vysoutěžených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a skutečně nakupovaných surovin a zboží a jejich cen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99A8BD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2B99252" w14:textId="6B84E515" w:rsidTr="00723CBB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D946B1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7.5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799473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vytvářet automatický podklad pro skladníka o podrobnostech jednotlivých závozů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40B05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1976A02" w14:textId="37DD078B" w:rsidTr="00723CBB">
        <w:trPr>
          <w:trHeight w:val="64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2F4275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7.6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</w:tcPr>
          <w:p w14:paraId="34156749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nastavit individuální scénář (časově i obsahově) prezentací pro jednotlivé zobrazovače anebo scénáře sdílet pro více zobrazovačů / terminálů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281AC3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A375F93" w14:textId="36E5AC30" w:rsidTr="00723CBB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CA86ED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CA6EE6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154651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BC06861" w14:textId="120BB9B0" w:rsidTr="00723CBB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0500D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FE63D8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</w:tcPr>
          <w:p w14:paraId="4149153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</w:tbl>
    <w:p w14:paraId="0F7112F4" w14:textId="77777777" w:rsidR="00217061" w:rsidRPr="00480CD5" w:rsidRDefault="00217061" w:rsidP="00217061">
      <w:pPr>
        <w:rPr>
          <w:rFonts w:cstheme="minorHAnsi"/>
        </w:rPr>
      </w:pPr>
    </w:p>
    <w:p w14:paraId="7FF0D994" w14:textId="77777777" w:rsidR="00217061" w:rsidRPr="00480CD5" w:rsidRDefault="00217061" w:rsidP="00217061">
      <w:pPr>
        <w:rPr>
          <w:rFonts w:cstheme="minorHAnsi"/>
        </w:rPr>
      </w:pPr>
    </w:p>
    <w:p w14:paraId="35AE3394" w14:textId="5CFD893D" w:rsidR="00217061" w:rsidRDefault="00217061" w:rsidP="00217061">
      <w:pPr>
        <w:rPr>
          <w:rFonts w:cstheme="minorHAnsi"/>
        </w:rPr>
      </w:pPr>
      <w:r w:rsidRPr="00480CD5">
        <w:rPr>
          <w:rFonts w:cstheme="minorHAnsi"/>
        </w:rPr>
        <w:t>Bližší specifikace procesů a definice uživatelského rozhraní bude upřesněna při analýze s vítězným dodavatelem.</w:t>
      </w:r>
    </w:p>
    <w:p w14:paraId="0586CE51" w14:textId="1FA5B525" w:rsidR="000B2B4C" w:rsidRDefault="000B2B4C" w:rsidP="00217061">
      <w:pPr>
        <w:rPr>
          <w:rFonts w:cstheme="minorHAnsi"/>
        </w:rPr>
      </w:pPr>
    </w:p>
    <w:p w14:paraId="33231D5D" w14:textId="3E6842C0" w:rsidR="000B2B4C" w:rsidRDefault="000B2B4C" w:rsidP="0079793B">
      <w:pPr>
        <w:pStyle w:val="nadpisdruhrovn"/>
        <w:rPr>
          <w:rFonts w:asciiTheme="minorHAnsi" w:hAnsiTheme="minorHAnsi" w:cstheme="minorHAnsi"/>
        </w:rPr>
      </w:pPr>
      <w:r w:rsidRPr="0079793B">
        <w:rPr>
          <w:rFonts w:asciiTheme="minorHAnsi" w:hAnsiTheme="minorHAnsi" w:cstheme="minorHAnsi"/>
        </w:rPr>
        <w:t>Exitový plán</w:t>
      </w:r>
    </w:p>
    <w:p w14:paraId="3AF6D3C6" w14:textId="3FE4A001" w:rsidR="0079793B" w:rsidRDefault="0079793B" w:rsidP="0079793B">
      <w:pPr>
        <w:spacing w:line="240" w:lineRule="auto"/>
        <w:rPr>
          <w:rFonts w:cstheme="minorHAnsi"/>
        </w:rPr>
      </w:pPr>
      <w:r>
        <w:rPr>
          <w:rFonts w:cstheme="minorHAnsi"/>
        </w:rPr>
        <w:t xml:space="preserve">Vypracovaný exitový plán bude obsahovat minimálně tyto části: </w:t>
      </w:r>
    </w:p>
    <w:p w14:paraId="57D1DC4D" w14:textId="06E28437" w:rsidR="002A06CA" w:rsidRPr="0079793B" w:rsidRDefault="002A06CA" w:rsidP="0079793B">
      <w:pPr>
        <w:spacing w:line="240" w:lineRule="auto"/>
        <w:rPr>
          <w:rFonts w:cstheme="minorHAnsi"/>
        </w:rPr>
      </w:pPr>
      <w:r w:rsidRPr="0079793B">
        <w:rPr>
          <w:rFonts w:cstheme="minorHAnsi"/>
        </w:rPr>
        <w:t>Plán migrace:</w:t>
      </w:r>
    </w:p>
    <w:p w14:paraId="79F91555" w14:textId="77777777" w:rsidR="009147A7" w:rsidRPr="009147A7" w:rsidRDefault="002A06CA" w:rsidP="009147A7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cstheme="minorHAnsi"/>
        </w:rPr>
      </w:pPr>
      <w:r w:rsidRPr="0079793B">
        <w:rPr>
          <w:rFonts w:asciiTheme="minorHAnsi" w:hAnsiTheme="minorHAnsi" w:cstheme="minorHAnsi"/>
        </w:rPr>
        <w:t>Detailní analýza aktuální infrastruktury</w:t>
      </w:r>
      <w:r w:rsidR="0079793B">
        <w:rPr>
          <w:rFonts w:asciiTheme="minorHAnsi" w:hAnsiTheme="minorHAnsi" w:cstheme="minorHAnsi"/>
        </w:rPr>
        <w:t xml:space="preserve"> a dat SIS</w:t>
      </w:r>
      <w:r w:rsidRPr="0079793B">
        <w:rPr>
          <w:rFonts w:asciiTheme="minorHAnsi" w:hAnsiTheme="minorHAnsi" w:cstheme="minorHAnsi"/>
        </w:rPr>
        <w:t>.</w:t>
      </w:r>
    </w:p>
    <w:p w14:paraId="7577E619" w14:textId="771BA0E9" w:rsidR="009147A7" w:rsidRPr="009147A7" w:rsidRDefault="002A06CA" w:rsidP="009147A7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cstheme="minorHAnsi"/>
        </w:rPr>
      </w:pPr>
      <w:r w:rsidRPr="009147A7">
        <w:rPr>
          <w:rFonts w:asciiTheme="minorHAnsi" w:hAnsiTheme="minorHAnsi"/>
        </w:rPr>
        <w:t>Plán a metodika pro migraci dat včetně zálohování, transformace dat a testování integrity.</w:t>
      </w:r>
    </w:p>
    <w:p w14:paraId="4BB10D2B" w14:textId="4A533728" w:rsidR="002A06CA" w:rsidRPr="0079793B" w:rsidRDefault="002A06CA" w:rsidP="0079793B">
      <w:pPr>
        <w:spacing w:line="240" w:lineRule="auto"/>
        <w:rPr>
          <w:rFonts w:cstheme="minorHAnsi"/>
        </w:rPr>
      </w:pPr>
      <w:r w:rsidRPr="0079793B">
        <w:rPr>
          <w:rFonts w:cstheme="minorHAnsi"/>
        </w:rPr>
        <w:t>Nástroje a metody:</w:t>
      </w:r>
    </w:p>
    <w:p w14:paraId="6253188A" w14:textId="0468E56B" w:rsidR="002A06CA" w:rsidRPr="0079793B" w:rsidRDefault="009147A7" w:rsidP="0079793B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Zajištění </w:t>
      </w:r>
      <w:r w:rsidR="002A06CA" w:rsidRPr="0079793B">
        <w:rPr>
          <w:rFonts w:asciiTheme="minorHAnsi" w:hAnsiTheme="minorHAnsi" w:cstheme="minorHAnsi"/>
        </w:rPr>
        <w:t>nástrojů pro migraci dat a aplikací (ETL nástroje, migrační skripty).</w:t>
      </w:r>
    </w:p>
    <w:p w14:paraId="28E151E2" w14:textId="77777777" w:rsidR="002A06CA" w:rsidRPr="0079793B" w:rsidRDefault="002A06CA" w:rsidP="0079793B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79793B">
        <w:rPr>
          <w:rFonts w:asciiTheme="minorHAnsi" w:hAnsiTheme="minorHAnsi" w:cstheme="minorHAnsi"/>
        </w:rPr>
        <w:t>Zabezpečení dat během migrace (šifrování, kontrolní součty).</w:t>
      </w:r>
    </w:p>
    <w:p w14:paraId="670F0638" w14:textId="77777777" w:rsidR="002A06CA" w:rsidRPr="0079793B" w:rsidRDefault="002A06CA" w:rsidP="0079793B">
      <w:pPr>
        <w:spacing w:line="240" w:lineRule="auto"/>
        <w:rPr>
          <w:rFonts w:cstheme="minorHAnsi"/>
        </w:rPr>
      </w:pPr>
      <w:r w:rsidRPr="0079793B">
        <w:rPr>
          <w:rFonts w:cstheme="minorHAnsi"/>
        </w:rPr>
        <w:t>Testování a validace:</w:t>
      </w:r>
    </w:p>
    <w:p w14:paraId="466E783F" w14:textId="77777777" w:rsidR="002A06CA" w:rsidRPr="0079793B" w:rsidRDefault="002A06CA" w:rsidP="0079793B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79793B">
        <w:rPr>
          <w:rFonts w:asciiTheme="minorHAnsi" w:hAnsiTheme="minorHAnsi" w:cstheme="minorHAnsi"/>
        </w:rPr>
        <w:t>Definování testovacích scénářů pro ověření správnosti migrace.</w:t>
      </w:r>
    </w:p>
    <w:p w14:paraId="24BFC92D" w14:textId="77777777" w:rsidR="002A06CA" w:rsidRPr="0079793B" w:rsidRDefault="002A06CA" w:rsidP="0079793B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79793B">
        <w:rPr>
          <w:rFonts w:asciiTheme="minorHAnsi" w:hAnsiTheme="minorHAnsi" w:cstheme="minorHAnsi"/>
        </w:rPr>
        <w:t>Kontroly a validace dat po migraci pro zajištění jejich integrity a správnosti.</w:t>
      </w:r>
    </w:p>
    <w:p w14:paraId="6C958129" w14:textId="77777777" w:rsidR="002A06CA" w:rsidRPr="0079793B" w:rsidRDefault="002A06CA" w:rsidP="0079793B">
      <w:pPr>
        <w:spacing w:line="240" w:lineRule="auto"/>
        <w:rPr>
          <w:rFonts w:cstheme="minorHAnsi"/>
        </w:rPr>
      </w:pPr>
      <w:r w:rsidRPr="0079793B">
        <w:rPr>
          <w:rFonts w:cstheme="minorHAnsi"/>
        </w:rPr>
        <w:t>Harmonogram migrace:</w:t>
      </w:r>
    </w:p>
    <w:p w14:paraId="3E88FC7A" w14:textId="77777777" w:rsidR="002A06CA" w:rsidRPr="0079793B" w:rsidRDefault="002A06CA" w:rsidP="0079793B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79793B">
        <w:rPr>
          <w:rFonts w:asciiTheme="minorHAnsi" w:hAnsiTheme="minorHAnsi" w:cstheme="minorHAnsi"/>
        </w:rPr>
        <w:t>Detailní harmonogram s termíny pro každou fázi migrace (příprava, testování, migrace, ověření).</w:t>
      </w:r>
    </w:p>
    <w:p w14:paraId="284AB475" w14:textId="77777777" w:rsidR="002A06CA" w:rsidRPr="0079793B" w:rsidRDefault="002A06CA" w:rsidP="0079793B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79793B">
        <w:rPr>
          <w:rFonts w:asciiTheme="minorHAnsi" w:hAnsiTheme="minorHAnsi" w:cstheme="minorHAnsi"/>
        </w:rPr>
        <w:t>Definování milníků a klíčových kontrolních bodů.</w:t>
      </w:r>
    </w:p>
    <w:p w14:paraId="54F9A1B4" w14:textId="77777777" w:rsidR="002A06CA" w:rsidRPr="0079793B" w:rsidRDefault="002A06CA" w:rsidP="0079793B">
      <w:pPr>
        <w:spacing w:line="240" w:lineRule="auto"/>
        <w:rPr>
          <w:rFonts w:cstheme="minorHAnsi"/>
        </w:rPr>
      </w:pPr>
      <w:r w:rsidRPr="0079793B">
        <w:rPr>
          <w:rFonts w:cstheme="minorHAnsi"/>
        </w:rPr>
        <w:t>Odpovědnosti a role:</w:t>
      </w:r>
    </w:p>
    <w:p w14:paraId="07BD4EE2" w14:textId="77777777" w:rsidR="002A06CA" w:rsidRPr="0079793B" w:rsidRDefault="002A06CA" w:rsidP="0079793B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79793B">
        <w:rPr>
          <w:rFonts w:asciiTheme="minorHAnsi" w:hAnsiTheme="minorHAnsi" w:cstheme="minorHAnsi"/>
        </w:rPr>
        <w:t>Přidělení odpovědností jednotlivým členům týmu z obou stran.</w:t>
      </w:r>
    </w:p>
    <w:p w14:paraId="28C8B0C7" w14:textId="1799D941" w:rsidR="000B2B4C" w:rsidRPr="0079793B" w:rsidRDefault="002A06CA" w:rsidP="0079793B">
      <w:pPr>
        <w:pStyle w:val="Odstavecseseznamem"/>
        <w:numPr>
          <w:ilvl w:val="0"/>
          <w:numId w:val="34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79793B">
        <w:rPr>
          <w:rFonts w:asciiTheme="minorHAnsi" w:hAnsiTheme="minorHAnsi" w:cstheme="minorHAnsi"/>
        </w:rPr>
        <w:t>Určení klíčových kontaktních osob a jejich role během migrace.</w:t>
      </w:r>
    </w:p>
    <w:sectPr w:rsidR="000B2B4C" w:rsidRPr="0079793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D67370" w16cid:durableId="26C2B4B8"/>
  <w16cid:commentId w16cid:paraId="74D555E2" w16cid:durableId="26C2B4B9"/>
  <w16cid:commentId w16cid:paraId="7E1206A7" w16cid:durableId="26C2B4BA"/>
  <w16cid:commentId w16cid:paraId="16027B05" w16cid:durableId="26C2B4BB"/>
  <w16cid:commentId w16cid:paraId="26C461F1" w16cid:durableId="26C2B4BC"/>
  <w16cid:commentId w16cid:paraId="2E2018AC" w16cid:durableId="26C2B6E8"/>
  <w16cid:commentId w16cid:paraId="3560AC05" w16cid:durableId="26C2B4BD"/>
  <w16cid:commentId w16cid:paraId="094A9507" w16cid:durableId="26C2B4BE"/>
  <w16cid:commentId w16cid:paraId="45E85A70" w16cid:durableId="26C2B4BF"/>
  <w16cid:commentId w16cid:paraId="64AD1032" w16cid:durableId="26C2B4C0"/>
  <w16cid:commentId w16cid:paraId="35F20870" w16cid:durableId="26C2B7E8"/>
  <w16cid:commentId w16cid:paraId="73B2D001" w16cid:durableId="26C2B4C1"/>
  <w16cid:commentId w16cid:paraId="3A8FF38B" w16cid:durableId="26C2B4C2"/>
  <w16cid:commentId w16cid:paraId="58D0AD95" w16cid:durableId="26C2B8DA"/>
  <w16cid:commentId w16cid:paraId="362CB7DE" w16cid:durableId="26C2B4C3"/>
  <w16cid:commentId w16cid:paraId="504A50F4" w16cid:durableId="26C2B4C4"/>
  <w16cid:commentId w16cid:paraId="16F34DA0" w16cid:durableId="26C2BA0F"/>
  <w16cid:commentId w16cid:paraId="2DE4C4C6" w16cid:durableId="26C2B4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1EF232" w14:textId="77777777" w:rsidR="00D8113C" w:rsidRDefault="00D8113C" w:rsidP="00B31B4C">
      <w:pPr>
        <w:spacing w:after="0" w:line="240" w:lineRule="auto"/>
      </w:pPr>
      <w:r>
        <w:separator/>
      </w:r>
    </w:p>
  </w:endnote>
  <w:endnote w:type="continuationSeparator" w:id="0">
    <w:p w14:paraId="34287BFA" w14:textId="77777777" w:rsidR="00D8113C" w:rsidRDefault="00D8113C" w:rsidP="00B31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40000043" w:usb2="00000000" w:usb3="00000000" w:csb0="00000093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56408" w14:textId="77777777" w:rsidR="00D8113C" w:rsidRDefault="00D8113C" w:rsidP="00B31B4C">
      <w:pPr>
        <w:spacing w:after="0" w:line="240" w:lineRule="auto"/>
      </w:pPr>
      <w:r>
        <w:separator/>
      </w:r>
    </w:p>
  </w:footnote>
  <w:footnote w:type="continuationSeparator" w:id="0">
    <w:p w14:paraId="4BB91D67" w14:textId="77777777" w:rsidR="00D8113C" w:rsidRDefault="00D8113C" w:rsidP="00B31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AEFB7" w14:textId="0DFEBAF6" w:rsidR="00D8113C" w:rsidRPr="00226D60" w:rsidRDefault="00D8113C">
    <w:pPr>
      <w:pStyle w:val="Zhlav"/>
      <w:rPr>
        <w:i/>
      </w:rPr>
    </w:pPr>
    <w:r w:rsidRPr="00226D60">
      <w:rPr>
        <w:i/>
      </w:rPr>
      <w:t>Příloha č. 3 ZD – Technická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clip_image001"/>
      </v:shape>
    </w:pict>
  </w:numPicBullet>
  <w:abstractNum w:abstractNumId="0" w15:restartNumberingAfterBreak="0">
    <w:nsid w:val="03B8645F"/>
    <w:multiLevelType w:val="hybridMultilevel"/>
    <w:tmpl w:val="1214F338"/>
    <w:lvl w:ilvl="0" w:tplc="0405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" w15:restartNumberingAfterBreak="0">
    <w:nsid w:val="0D4F4202"/>
    <w:multiLevelType w:val="hybridMultilevel"/>
    <w:tmpl w:val="0BB680FA"/>
    <w:lvl w:ilvl="0" w:tplc="EBD601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B5A9E"/>
    <w:multiLevelType w:val="multilevel"/>
    <w:tmpl w:val="49BC0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E662A6"/>
    <w:multiLevelType w:val="hybridMultilevel"/>
    <w:tmpl w:val="74509C82"/>
    <w:lvl w:ilvl="0" w:tplc="4DA87F32">
      <w:start w:val="1"/>
      <w:numFmt w:val="lowerLetter"/>
      <w:pStyle w:val="2-2a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57A0FBD"/>
    <w:multiLevelType w:val="multilevel"/>
    <w:tmpl w:val="2132EC62"/>
    <w:lvl w:ilvl="0">
      <w:start w:val="1"/>
      <w:numFmt w:val="bullet"/>
      <w:pStyle w:val="Oseznamklas"/>
      <w:suff w:val="space"/>
      <w:lvlText w:val=""/>
      <w:lvlJc w:val="left"/>
      <w:pPr>
        <w:ind w:left="176" w:hanging="176"/>
      </w:pPr>
      <w:rPr>
        <w:rFonts w:ascii="Wingdings" w:hAnsi="Wingdings" w:hint="default"/>
        <w:color w:val="8496B0" w:themeColor="text2" w:themeTint="99"/>
      </w:rPr>
    </w:lvl>
    <w:lvl w:ilvl="1">
      <w:start w:val="1"/>
      <w:numFmt w:val="bullet"/>
      <w:suff w:val="space"/>
      <w:lvlText w:val=""/>
      <w:lvlJc w:val="left"/>
      <w:pPr>
        <w:ind w:left="527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7F722CB"/>
    <w:multiLevelType w:val="hybridMultilevel"/>
    <w:tmpl w:val="FE603428"/>
    <w:lvl w:ilvl="0" w:tplc="6524A2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319AC"/>
    <w:multiLevelType w:val="hybridMultilevel"/>
    <w:tmpl w:val="765874E2"/>
    <w:lvl w:ilvl="0" w:tplc="EBD601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B17FD"/>
    <w:multiLevelType w:val="hybridMultilevel"/>
    <w:tmpl w:val="FA5649FE"/>
    <w:lvl w:ilvl="0" w:tplc="04050001">
      <w:start w:val="1"/>
      <w:numFmt w:val="bullet"/>
      <w:lvlText w:val=""/>
      <w:lvlJc w:val="left"/>
      <w:pPr>
        <w:tabs>
          <w:tab w:val="num" w:pos="1056"/>
        </w:tabs>
        <w:ind w:left="1056" w:hanging="360"/>
      </w:pPr>
      <w:rPr>
        <w:rFonts w:ascii="Symbol" w:hAnsi="Symbol"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9000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9000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8" w15:restartNumberingAfterBreak="0">
    <w:nsid w:val="1CD26AC1"/>
    <w:multiLevelType w:val="hybridMultilevel"/>
    <w:tmpl w:val="6ABE8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A72A29"/>
    <w:multiLevelType w:val="hybridMultilevel"/>
    <w:tmpl w:val="27BA6F60"/>
    <w:lvl w:ilvl="0" w:tplc="04050001">
      <w:start w:val="1"/>
      <w:numFmt w:val="bullet"/>
      <w:lvlText w:val=""/>
      <w:lvlJc w:val="left"/>
      <w:pPr>
        <w:ind w:left="19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5" w:hanging="360"/>
      </w:pPr>
      <w:rPr>
        <w:rFonts w:ascii="Wingdings" w:hAnsi="Wingdings" w:hint="default"/>
      </w:rPr>
    </w:lvl>
  </w:abstractNum>
  <w:abstractNum w:abstractNumId="11" w15:restartNumberingAfterBreak="0">
    <w:nsid w:val="271D4345"/>
    <w:multiLevelType w:val="hybridMultilevel"/>
    <w:tmpl w:val="7CA64882"/>
    <w:lvl w:ilvl="0" w:tplc="EBD601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405E4"/>
    <w:multiLevelType w:val="hybridMultilevel"/>
    <w:tmpl w:val="58AC446A"/>
    <w:lvl w:ilvl="0" w:tplc="04050007">
      <w:start w:val="1"/>
      <w:numFmt w:val="bullet"/>
      <w:lvlText w:val=""/>
      <w:lvlPicBulletId w:val="0"/>
      <w:lvlJc w:val="left"/>
      <w:pPr>
        <w:tabs>
          <w:tab w:val="num" w:pos="1410"/>
        </w:tabs>
        <w:ind w:left="1391" w:hanging="341"/>
      </w:pPr>
      <w:rPr>
        <w:rFonts w:ascii="Symbol" w:hAnsi="Symbol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13" w15:restartNumberingAfterBreak="0">
    <w:nsid w:val="27D01493"/>
    <w:multiLevelType w:val="multilevel"/>
    <w:tmpl w:val="D9FAF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7FA6586"/>
    <w:multiLevelType w:val="hybridMultilevel"/>
    <w:tmpl w:val="DA5A61C0"/>
    <w:lvl w:ilvl="0" w:tplc="571ADDF2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28F90B52"/>
    <w:multiLevelType w:val="hybridMultilevel"/>
    <w:tmpl w:val="7004C6FA"/>
    <w:lvl w:ilvl="0" w:tplc="E81AD2F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05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2" w:tplc="587E2F96">
      <w:start w:val="2"/>
      <w:numFmt w:val="decimal"/>
      <w:lvlText w:val="%3"/>
      <w:lvlJc w:val="left"/>
      <w:pPr>
        <w:ind w:left="2697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9FF6627"/>
    <w:multiLevelType w:val="hybridMultilevel"/>
    <w:tmpl w:val="6A3E68EE"/>
    <w:lvl w:ilvl="0" w:tplc="DB109A26">
      <w:start w:val="2"/>
      <w:numFmt w:val="bullet"/>
      <w:lvlText w:val="-"/>
      <w:lvlJc w:val="left"/>
      <w:pPr>
        <w:ind w:left="1429" w:hanging="360"/>
      </w:pPr>
      <w:rPr>
        <w:rFonts w:ascii="Calibri" w:eastAsia="DejaVu San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1500E2C"/>
    <w:multiLevelType w:val="hybridMultilevel"/>
    <w:tmpl w:val="D26E6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26F3E"/>
    <w:multiLevelType w:val="hybridMultilevel"/>
    <w:tmpl w:val="7CA64882"/>
    <w:lvl w:ilvl="0" w:tplc="EBD601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D6101"/>
    <w:multiLevelType w:val="hybridMultilevel"/>
    <w:tmpl w:val="F19A513C"/>
    <w:lvl w:ilvl="0" w:tplc="04050001">
      <w:start w:val="1"/>
      <w:numFmt w:val="bullet"/>
      <w:lvlText w:val=""/>
      <w:lvlJc w:val="left"/>
      <w:pPr>
        <w:ind w:left="19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5" w:hanging="360"/>
      </w:pPr>
      <w:rPr>
        <w:rFonts w:ascii="Wingdings" w:hAnsi="Wingdings" w:hint="default"/>
      </w:rPr>
    </w:lvl>
  </w:abstractNum>
  <w:abstractNum w:abstractNumId="20" w15:restartNumberingAfterBreak="0">
    <w:nsid w:val="41982ADF"/>
    <w:multiLevelType w:val="hybridMultilevel"/>
    <w:tmpl w:val="12549902"/>
    <w:lvl w:ilvl="0" w:tplc="04050001">
      <w:start w:val="1"/>
      <w:numFmt w:val="bullet"/>
      <w:lvlText w:val=""/>
      <w:lvlJc w:val="left"/>
      <w:pPr>
        <w:ind w:left="12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21" w15:restartNumberingAfterBreak="0">
    <w:nsid w:val="422A14C6"/>
    <w:multiLevelType w:val="hybridMultilevel"/>
    <w:tmpl w:val="7A14ACEA"/>
    <w:lvl w:ilvl="0" w:tplc="04050005">
      <w:start w:val="1"/>
      <w:numFmt w:val="bullet"/>
      <w:lvlText w:val=""/>
      <w:lvlJc w:val="left"/>
      <w:pPr>
        <w:ind w:left="1262" w:hanging="360"/>
      </w:pPr>
      <w:rPr>
        <w:rFonts w:ascii="Wingdings" w:hAnsi="Wingdings" w:hint="default"/>
      </w:rPr>
    </w:lvl>
    <w:lvl w:ilvl="1" w:tplc="09847492">
      <w:start w:val="1"/>
      <w:numFmt w:val="lowerRoman"/>
      <w:lvlText w:val="%2."/>
      <w:lvlJc w:val="left"/>
      <w:pPr>
        <w:ind w:left="1982" w:hanging="360"/>
      </w:pPr>
      <w:rPr>
        <w:rFonts w:ascii="Arial" w:eastAsiaTheme="minorHAnsi" w:hAnsi="Arial" w:cs="Arial"/>
      </w:rPr>
    </w:lvl>
    <w:lvl w:ilvl="2" w:tplc="04050005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22" w15:restartNumberingAfterBreak="0">
    <w:nsid w:val="42E471AC"/>
    <w:multiLevelType w:val="multilevel"/>
    <w:tmpl w:val="4B66E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6E16DDE"/>
    <w:multiLevelType w:val="hybridMultilevel"/>
    <w:tmpl w:val="056C6A08"/>
    <w:lvl w:ilvl="0" w:tplc="2A90214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01C7CDB"/>
    <w:multiLevelType w:val="hybridMultilevel"/>
    <w:tmpl w:val="34B688C8"/>
    <w:lvl w:ilvl="0" w:tplc="EF8A1F96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hint="default"/>
        <w:b w:val="0"/>
        <w:i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4C06A4"/>
    <w:multiLevelType w:val="multilevel"/>
    <w:tmpl w:val="6772E9B8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567"/>
        </w:tabs>
        <w:ind w:left="0" w:firstLine="0"/>
      </w:pPr>
      <w:rPr>
        <w:rFonts w:ascii="Calibri" w:eastAsia="DejaVu Sans" w:hAnsi="Calibri" w:cs="Calibri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6" w15:restartNumberingAfterBreak="0">
    <w:nsid w:val="57DD0E36"/>
    <w:multiLevelType w:val="hybridMultilevel"/>
    <w:tmpl w:val="A114FED6"/>
    <w:lvl w:ilvl="0" w:tplc="26CEF0E2">
      <w:start w:val="1"/>
      <w:numFmt w:val="lowerLetter"/>
      <w:lvlText w:val="%1)"/>
      <w:lvlJc w:val="left"/>
      <w:pPr>
        <w:ind w:left="864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584" w:hanging="360"/>
      </w:pPr>
    </w:lvl>
    <w:lvl w:ilvl="2" w:tplc="0405001B">
      <w:start w:val="1"/>
      <w:numFmt w:val="lowerRoman"/>
      <w:lvlText w:val="%3."/>
      <w:lvlJc w:val="right"/>
      <w:pPr>
        <w:ind w:left="2304" w:hanging="180"/>
      </w:pPr>
    </w:lvl>
    <w:lvl w:ilvl="3" w:tplc="0405000F">
      <w:start w:val="1"/>
      <w:numFmt w:val="decimal"/>
      <w:lvlText w:val="%4."/>
      <w:lvlJc w:val="left"/>
      <w:pPr>
        <w:ind w:left="3024" w:hanging="360"/>
      </w:pPr>
    </w:lvl>
    <w:lvl w:ilvl="4" w:tplc="04050019" w:tentative="1">
      <w:start w:val="1"/>
      <w:numFmt w:val="lowerLetter"/>
      <w:lvlText w:val="%5."/>
      <w:lvlJc w:val="left"/>
      <w:pPr>
        <w:ind w:left="3744" w:hanging="360"/>
      </w:pPr>
    </w:lvl>
    <w:lvl w:ilvl="5" w:tplc="0405001B" w:tentative="1">
      <w:start w:val="1"/>
      <w:numFmt w:val="lowerRoman"/>
      <w:lvlText w:val="%6."/>
      <w:lvlJc w:val="right"/>
      <w:pPr>
        <w:ind w:left="4464" w:hanging="180"/>
      </w:pPr>
    </w:lvl>
    <w:lvl w:ilvl="6" w:tplc="0405000F" w:tentative="1">
      <w:start w:val="1"/>
      <w:numFmt w:val="decimal"/>
      <w:lvlText w:val="%7."/>
      <w:lvlJc w:val="left"/>
      <w:pPr>
        <w:ind w:left="5184" w:hanging="360"/>
      </w:pPr>
    </w:lvl>
    <w:lvl w:ilvl="7" w:tplc="04050019" w:tentative="1">
      <w:start w:val="1"/>
      <w:numFmt w:val="lowerLetter"/>
      <w:lvlText w:val="%8."/>
      <w:lvlJc w:val="left"/>
      <w:pPr>
        <w:ind w:left="5904" w:hanging="360"/>
      </w:pPr>
    </w:lvl>
    <w:lvl w:ilvl="8" w:tplc="040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7" w15:restartNumberingAfterBreak="0">
    <w:nsid w:val="59002405"/>
    <w:multiLevelType w:val="hybridMultilevel"/>
    <w:tmpl w:val="0FCC8538"/>
    <w:lvl w:ilvl="0" w:tplc="458C96E8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62CA79D2">
      <w:start w:val="1"/>
      <w:numFmt w:val="lowerLetter"/>
      <w:lvlText w:val="%3)"/>
      <w:lvlJc w:val="left"/>
      <w:pPr>
        <w:ind w:left="927" w:hanging="360"/>
      </w:pPr>
      <w:rPr>
        <w:rFonts w:hint="default"/>
        <w:b/>
      </w:rPr>
    </w:lvl>
    <w:lvl w:ilvl="3" w:tplc="848ED4A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BCA8A8A">
      <w:start w:val="100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A852F69A">
      <w:start w:val="1"/>
      <w:numFmt w:val="upperLetter"/>
      <w:lvlText w:val="%6."/>
      <w:lvlJc w:val="left"/>
      <w:pPr>
        <w:ind w:left="4500" w:hanging="36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D6ED3"/>
    <w:multiLevelType w:val="hybridMultilevel"/>
    <w:tmpl w:val="C7DCD952"/>
    <w:lvl w:ilvl="0" w:tplc="A79A6F78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35825"/>
    <w:multiLevelType w:val="hybridMultilevel"/>
    <w:tmpl w:val="7CA64882"/>
    <w:lvl w:ilvl="0" w:tplc="EBD601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985123"/>
    <w:multiLevelType w:val="hybridMultilevel"/>
    <w:tmpl w:val="0BB680FA"/>
    <w:lvl w:ilvl="0" w:tplc="EBD601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AF6565"/>
    <w:multiLevelType w:val="multilevel"/>
    <w:tmpl w:val="DE46B0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2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690C3301"/>
    <w:multiLevelType w:val="hybridMultilevel"/>
    <w:tmpl w:val="E8D4CD28"/>
    <w:lvl w:ilvl="0" w:tplc="04050019">
      <w:start w:val="1"/>
      <w:numFmt w:val="lowerLetter"/>
      <w:lvlText w:val="%1."/>
      <w:lvlJc w:val="left"/>
      <w:pPr>
        <w:ind w:left="792" w:hanging="360"/>
      </w:pPr>
    </w:lvl>
    <w:lvl w:ilvl="1" w:tplc="04050019" w:tentative="1">
      <w:start w:val="1"/>
      <w:numFmt w:val="lowerLetter"/>
      <w:lvlText w:val="%2."/>
      <w:lvlJc w:val="left"/>
      <w:pPr>
        <w:ind w:left="1512" w:hanging="360"/>
      </w:pPr>
    </w:lvl>
    <w:lvl w:ilvl="2" w:tplc="0405001B" w:tentative="1">
      <w:start w:val="1"/>
      <w:numFmt w:val="lowerRoman"/>
      <w:lvlText w:val="%3."/>
      <w:lvlJc w:val="right"/>
      <w:pPr>
        <w:ind w:left="2232" w:hanging="180"/>
      </w:pPr>
    </w:lvl>
    <w:lvl w:ilvl="3" w:tplc="0405000F" w:tentative="1">
      <w:start w:val="1"/>
      <w:numFmt w:val="decimal"/>
      <w:lvlText w:val="%4."/>
      <w:lvlJc w:val="left"/>
      <w:pPr>
        <w:ind w:left="2952" w:hanging="360"/>
      </w:pPr>
    </w:lvl>
    <w:lvl w:ilvl="4" w:tplc="04050019" w:tentative="1">
      <w:start w:val="1"/>
      <w:numFmt w:val="lowerLetter"/>
      <w:lvlText w:val="%5."/>
      <w:lvlJc w:val="left"/>
      <w:pPr>
        <w:ind w:left="3672" w:hanging="360"/>
      </w:pPr>
    </w:lvl>
    <w:lvl w:ilvl="5" w:tplc="0405001B" w:tentative="1">
      <w:start w:val="1"/>
      <w:numFmt w:val="lowerRoman"/>
      <w:lvlText w:val="%6."/>
      <w:lvlJc w:val="right"/>
      <w:pPr>
        <w:ind w:left="4392" w:hanging="180"/>
      </w:pPr>
    </w:lvl>
    <w:lvl w:ilvl="6" w:tplc="0405000F" w:tentative="1">
      <w:start w:val="1"/>
      <w:numFmt w:val="decimal"/>
      <w:lvlText w:val="%7."/>
      <w:lvlJc w:val="left"/>
      <w:pPr>
        <w:ind w:left="5112" w:hanging="360"/>
      </w:pPr>
    </w:lvl>
    <w:lvl w:ilvl="7" w:tplc="04050019" w:tentative="1">
      <w:start w:val="1"/>
      <w:numFmt w:val="lowerLetter"/>
      <w:lvlText w:val="%8."/>
      <w:lvlJc w:val="left"/>
      <w:pPr>
        <w:ind w:left="5832" w:hanging="360"/>
      </w:pPr>
    </w:lvl>
    <w:lvl w:ilvl="8" w:tplc="040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3" w15:restartNumberingAfterBreak="0">
    <w:nsid w:val="6B5A172A"/>
    <w:multiLevelType w:val="multilevel"/>
    <w:tmpl w:val="8BCCA34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5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5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34" w15:restartNumberingAfterBreak="0">
    <w:nsid w:val="6BF44011"/>
    <w:multiLevelType w:val="hybridMultilevel"/>
    <w:tmpl w:val="240C24DC"/>
    <w:lvl w:ilvl="0" w:tplc="EBD6017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6C5C4E52"/>
    <w:multiLevelType w:val="hybridMultilevel"/>
    <w:tmpl w:val="FEEE7CB6"/>
    <w:lvl w:ilvl="0" w:tplc="F29A9762">
      <w:start w:val="1"/>
      <w:numFmt w:val="bullet"/>
      <w:pStyle w:val="seznam1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CB12233"/>
    <w:multiLevelType w:val="hybridMultilevel"/>
    <w:tmpl w:val="7142512A"/>
    <w:lvl w:ilvl="0" w:tplc="DB109A26">
      <w:start w:val="2"/>
      <w:numFmt w:val="bullet"/>
      <w:lvlText w:val="-"/>
      <w:lvlJc w:val="left"/>
      <w:pPr>
        <w:ind w:left="1813" w:hanging="360"/>
      </w:pPr>
      <w:rPr>
        <w:rFonts w:ascii="Calibri" w:eastAsia="DejaVu San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73" w:hanging="360"/>
      </w:pPr>
      <w:rPr>
        <w:rFonts w:ascii="Wingdings" w:hAnsi="Wingdings" w:hint="default"/>
      </w:rPr>
    </w:lvl>
  </w:abstractNum>
  <w:abstractNum w:abstractNumId="37" w15:restartNumberingAfterBreak="0">
    <w:nsid w:val="6F9C7AEF"/>
    <w:multiLevelType w:val="hybridMultilevel"/>
    <w:tmpl w:val="EB743FF2"/>
    <w:lvl w:ilvl="0" w:tplc="9CCCD0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947E2A"/>
    <w:multiLevelType w:val="hybridMultilevel"/>
    <w:tmpl w:val="E048D46C"/>
    <w:lvl w:ilvl="0" w:tplc="B3204C26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217A3C"/>
    <w:multiLevelType w:val="hybridMultilevel"/>
    <w:tmpl w:val="34E46FAA"/>
    <w:lvl w:ilvl="0" w:tplc="04050007">
      <w:start w:val="1"/>
      <w:numFmt w:val="bullet"/>
      <w:lvlText w:val=""/>
      <w:lvlPicBulletId w:val="0"/>
      <w:lvlJc w:val="left"/>
      <w:pPr>
        <w:tabs>
          <w:tab w:val="num" w:pos="1410"/>
        </w:tabs>
        <w:ind w:left="1391" w:hanging="341"/>
      </w:pPr>
      <w:rPr>
        <w:rFonts w:ascii="Symbol" w:hAnsi="Symbol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40" w15:restartNumberingAfterBreak="0">
    <w:nsid w:val="78A369E5"/>
    <w:multiLevelType w:val="hybridMultilevel"/>
    <w:tmpl w:val="FC783204"/>
    <w:lvl w:ilvl="0" w:tplc="13FC0AC4">
      <w:start w:val="1"/>
      <w:numFmt w:val="lowerLetter"/>
      <w:lvlText w:val="%1)"/>
      <w:lvlJc w:val="left"/>
      <w:pPr>
        <w:ind w:left="785" w:hanging="360"/>
      </w:pPr>
      <w:rPr>
        <w:rFonts w:hint="default"/>
        <w:b/>
        <w:bCs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62CA79D2">
      <w:start w:val="1"/>
      <w:numFmt w:val="lowerLetter"/>
      <w:lvlText w:val="%3)"/>
      <w:lvlJc w:val="left"/>
      <w:pPr>
        <w:ind w:left="927" w:hanging="360"/>
      </w:pPr>
      <w:rPr>
        <w:rFonts w:hint="default"/>
        <w:b/>
      </w:rPr>
    </w:lvl>
    <w:lvl w:ilvl="3" w:tplc="848ED4A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BCA8A8A">
      <w:start w:val="100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A852F69A">
      <w:start w:val="1"/>
      <w:numFmt w:val="upperLetter"/>
      <w:lvlText w:val="%6."/>
      <w:lvlJc w:val="left"/>
      <w:pPr>
        <w:ind w:left="4500" w:hanging="36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24E03"/>
    <w:multiLevelType w:val="hybridMultilevel"/>
    <w:tmpl w:val="0BB680FA"/>
    <w:lvl w:ilvl="0" w:tplc="EBD601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E2060E"/>
    <w:multiLevelType w:val="hybridMultilevel"/>
    <w:tmpl w:val="D76CCEE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C651071"/>
    <w:multiLevelType w:val="multilevel"/>
    <w:tmpl w:val="EBA223E2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lvlText w:val="%1.%2.%3.%4."/>
      <w:lvlJc w:val="left"/>
      <w:pPr>
        <w:ind w:left="1074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D94B96"/>
    <w:multiLevelType w:val="multilevel"/>
    <w:tmpl w:val="0B0AF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E863C22"/>
    <w:multiLevelType w:val="multilevel"/>
    <w:tmpl w:val="53FEA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27"/>
  </w:num>
  <w:num w:numId="3">
    <w:abstractNumId w:val="43"/>
  </w:num>
  <w:num w:numId="4">
    <w:abstractNumId w:val="4"/>
  </w:num>
  <w:num w:numId="5">
    <w:abstractNumId w:val="35"/>
  </w:num>
  <w:num w:numId="6">
    <w:abstractNumId w:val="31"/>
  </w:num>
  <w:num w:numId="7">
    <w:abstractNumId w:val="39"/>
  </w:num>
  <w:num w:numId="8">
    <w:abstractNumId w:val="12"/>
  </w:num>
  <w:num w:numId="9">
    <w:abstractNumId w:val="21"/>
  </w:num>
  <w:num w:numId="10">
    <w:abstractNumId w:val="26"/>
  </w:num>
  <w:num w:numId="1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0"/>
  </w:num>
  <w:num w:numId="14">
    <w:abstractNumId w:val="8"/>
  </w:num>
  <w:num w:numId="15">
    <w:abstractNumId w:val="6"/>
  </w:num>
  <w:num w:numId="16">
    <w:abstractNumId w:val="11"/>
  </w:num>
  <w:num w:numId="17">
    <w:abstractNumId w:val="17"/>
  </w:num>
  <w:num w:numId="18">
    <w:abstractNumId w:val="42"/>
  </w:num>
  <w:num w:numId="19">
    <w:abstractNumId w:val="7"/>
  </w:num>
  <w:num w:numId="20">
    <w:abstractNumId w:val="40"/>
  </w:num>
  <w:num w:numId="21">
    <w:abstractNumId w:val="30"/>
  </w:num>
  <w:num w:numId="22">
    <w:abstractNumId w:val="18"/>
  </w:num>
  <w:num w:numId="23">
    <w:abstractNumId w:val="29"/>
  </w:num>
  <w:num w:numId="24">
    <w:abstractNumId w:val="38"/>
  </w:num>
  <w:num w:numId="25">
    <w:abstractNumId w:val="32"/>
  </w:num>
  <w:num w:numId="26">
    <w:abstractNumId w:val="41"/>
  </w:num>
  <w:num w:numId="27">
    <w:abstractNumId w:val="1"/>
  </w:num>
  <w:num w:numId="28">
    <w:abstractNumId w:val="10"/>
  </w:num>
  <w:num w:numId="29">
    <w:abstractNumId w:val="19"/>
  </w:num>
  <w:num w:numId="30">
    <w:abstractNumId w:val="20"/>
  </w:num>
  <w:num w:numId="31">
    <w:abstractNumId w:val="28"/>
  </w:num>
  <w:num w:numId="32">
    <w:abstractNumId w:val="23"/>
  </w:num>
  <w:num w:numId="33">
    <w:abstractNumId w:val="9"/>
  </w:num>
  <w:num w:numId="34">
    <w:abstractNumId w:val="37"/>
  </w:num>
  <w:num w:numId="35">
    <w:abstractNumId w:val="5"/>
  </w:num>
  <w:num w:numId="36">
    <w:abstractNumId w:val="14"/>
  </w:num>
  <w:num w:numId="37">
    <w:abstractNumId w:val="25"/>
  </w:num>
  <w:num w:numId="38">
    <w:abstractNumId w:val="33"/>
  </w:num>
  <w:num w:numId="39">
    <w:abstractNumId w:val="16"/>
  </w:num>
  <w:num w:numId="40">
    <w:abstractNumId w:val="2"/>
  </w:num>
  <w:num w:numId="41">
    <w:abstractNumId w:val="22"/>
  </w:num>
  <w:num w:numId="42">
    <w:abstractNumId w:val="44"/>
  </w:num>
  <w:num w:numId="43">
    <w:abstractNumId w:val="13"/>
  </w:num>
  <w:num w:numId="44">
    <w:abstractNumId w:val="45"/>
  </w:num>
  <w:num w:numId="45">
    <w:abstractNumId w:val="3"/>
  </w:num>
  <w:num w:numId="46">
    <w:abstractNumId w:val="3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8ED"/>
    <w:rsid w:val="00003A0E"/>
    <w:rsid w:val="000177EB"/>
    <w:rsid w:val="00020241"/>
    <w:rsid w:val="00024ACF"/>
    <w:rsid w:val="00033019"/>
    <w:rsid w:val="000432B6"/>
    <w:rsid w:val="000578EC"/>
    <w:rsid w:val="000622D4"/>
    <w:rsid w:val="00097CAF"/>
    <w:rsid w:val="000B2B4C"/>
    <w:rsid w:val="000C7D3D"/>
    <w:rsid w:val="000D25C1"/>
    <w:rsid w:val="000E02B3"/>
    <w:rsid w:val="00105942"/>
    <w:rsid w:val="0011540C"/>
    <w:rsid w:val="00160FAB"/>
    <w:rsid w:val="001659BA"/>
    <w:rsid w:val="00177FEE"/>
    <w:rsid w:val="00183EF8"/>
    <w:rsid w:val="001840AB"/>
    <w:rsid w:val="001A74EA"/>
    <w:rsid w:val="001D04FF"/>
    <w:rsid w:val="001F5798"/>
    <w:rsid w:val="00217061"/>
    <w:rsid w:val="0022005B"/>
    <w:rsid w:val="00226D60"/>
    <w:rsid w:val="00236D2B"/>
    <w:rsid w:val="0025271E"/>
    <w:rsid w:val="002755D7"/>
    <w:rsid w:val="00285CB6"/>
    <w:rsid w:val="002A06CA"/>
    <w:rsid w:val="002E71B2"/>
    <w:rsid w:val="003120CA"/>
    <w:rsid w:val="0031626A"/>
    <w:rsid w:val="00316FE3"/>
    <w:rsid w:val="00323A98"/>
    <w:rsid w:val="00334E6A"/>
    <w:rsid w:val="00394C3E"/>
    <w:rsid w:val="003B0CD8"/>
    <w:rsid w:val="003B7D91"/>
    <w:rsid w:val="00400EE1"/>
    <w:rsid w:val="00443213"/>
    <w:rsid w:val="00446C79"/>
    <w:rsid w:val="00480CD5"/>
    <w:rsid w:val="00487A50"/>
    <w:rsid w:val="004C6D95"/>
    <w:rsid w:val="0051797B"/>
    <w:rsid w:val="005D5F7B"/>
    <w:rsid w:val="005E31E8"/>
    <w:rsid w:val="0060469D"/>
    <w:rsid w:val="006053EF"/>
    <w:rsid w:val="00665A16"/>
    <w:rsid w:val="0068403C"/>
    <w:rsid w:val="006E228D"/>
    <w:rsid w:val="00707768"/>
    <w:rsid w:val="0071483D"/>
    <w:rsid w:val="00723CBB"/>
    <w:rsid w:val="007466D2"/>
    <w:rsid w:val="00796AF5"/>
    <w:rsid w:val="0079793B"/>
    <w:rsid w:val="007C16FB"/>
    <w:rsid w:val="007E6BC7"/>
    <w:rsid w:val="008405AF"/>
    <w:rsid w:val="008E5AA1"/>
    <w:rsid w:val="008F08F0"/>
    <w:rsid w:val="008F3B9F"/>
    <w:rsid w:val="008F7EE4"/>
    <w:rsid w:val="009147A7"/>
    <w:rsid w:val="0094401D"/>
    <w:rsid w:val="00945FE5"/>
    <w:rsid w:val="00967D21"/>
    <w:rsid w:val="009A156A"/>
    <w:rsid w:val="009C744D"/>
    <w:rsid w:val="009D55F5"/>
    <w:rsid w:val="009E539E"/>
    <w:rsid w:val="00A16736"/>
    <w:rsid w:val="00A26474"/>
    <w:rsid w:val="00A33452"/>
    <w:rsid w:val="00A74943"/>
    <w:rsid w:val="00A859B8"/>
    <w:rsid w:val="00AA2D80"/>
    <w:rsid w:val="00AC04DA"/>
    <w:rsid w:val="00AE6748"/>
    <w:rsid w:val="00AF2564"/>
    <w:rsid w:val="00AF475E"/>
    <w:rsid w:val="00AF779B"/>
    <w:rsid w:val="00B07F93"/>
    <w:rsid w:val="00B31B4C"/>
    <w:rsid w:val="00B9106B"/>
    <w:rsid w:val="00B92EEF"/>
    <w:rsid w:val="00C0775C"/>
    <w:rsid w:val="00C34BB7"/>
    <w:rsid w:val="00C712C8"/>
    <w:rsid w:val="00C76D32"/>
    <w:rsid w:val="00CB5176"/>
    <w:rsid w:val="00D0400D"/>
    <w:rsid w:val="00D369C2"/>
    <w:rsid w:val="00D63A50"/>
    <w:rsid w:val="00D642D7"/>
    <w:rsid w:val="00D669F8"/>
    <w:rsid w:val="00D73AF1"/>
    <w:rsid w:val="00D8113C"/>
    <w:rsid w:val="00D96234"/>
    <w:rsid w:val="00DB4970"/>
    <w:rsid w:val="00E20FE8"/>
    <w:rsid w:val="00E30F73"/>
    <w:rsid w:val="00E355B6"/>
    <w:rsid w:val="00E51BA5"/>
    <w:rsid w:val="00E54A7E"/>
    <w:rsid w:val="00EA68ED"/>
    <w:rsid w:val="00EB54AE"/>
    <w:rsid w:val="00EE711C"/>
    <w:rsid w:val="00F11E95"/>
    <w:rsid w:val="00F34BD3"/>
    <w:rsid w:val="00F50787"/>
    <w:rsid w:val="00F92032"/>
    <w:rsid w:val="00FA0BDE"/>
    <w:rsid w:val="00FA51F6"/>
    <w:rsid w:val="00FD6626"/>
    <w:rsid w:val="00FE6CA7"/>
    <w:rsid w:val="01CDBFF9"/>
    <w:rsid w:val="04B02064"/>
    <w:rsid w:val="074E2DC5"/>
    <w:rsid w:val="077DA2B6"/>
    <w:rsid w:val="10590868"/>
    <w:rsid w:val="1B0268D1"/>
    <w:rsid w:val="1E3EEFE3"/>
    <w:rsid w:val="1F34622D"/>
    <w:rsid w:val="23321528"/>
    <w:rsid w:val="2F2135F3"/>
    <w:rsid w:val="3B571415"/>
    <w:rsid w:val="3CBE2C3F"/>
    <w:rsid w:val="4275F67E"/>
    <w:rsid w:val="428C7A7A"/>
    <w:rsid w:val="4F08F86C"/>
    <w:rsid w:val="52711083"/>
    <w:rsid w:val="52E5A3CA"/>
    <w:rsid w:val="584DE6CF"/>
    <w:rsid w:val="66C8A89E"/>
    <w:rsid w:val="6BC89B2F"/>
    <w:rsid w:val="76508C69"/>
    <w:rsid w:val="79C9EE57"/>
    <w:rsid w:val="7A943F56"/>
    <w:rsid w:val="7E20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8A2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aliases w:val="O_Nadpis_1,ORCZ Nadpis_1"/>
    <w:basedOn w:val="Normln"/>
    <w:next w:val="Normln"/>
    <w:link w:val="Nadpis1Char"/>
    <w:uiPriority w:val="9"/>
    <w:qFormat/>
    <w:rsid w:val="00EA68ED"/>
    <w:pPr>
      <w:keepNext/>
      <w:keepLines/>
      <w:spacing w:before="480" w:after="0" w:line="360" w:lineRule="auto"/>
      <w:outlineLvl w:val="0"/>
    </w:pPr>
    <w:rPr>
      <w:rFonts w:ascii="Times New Roman" w:eastAsiaTheme="majorEastAsia" w:hAnsi="Times New Roman" w:cstheme="majorBidi"/>
      <w:b/>
      <w:bCs/>
      <w:color w:val="002060"/>
      <w:sz w:val="28"/>
      <w:szCs w:val="28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evel 2,Subsect heading"/>
    <w:basedOn w:val="Normln"/>
    <w:next w:val="Normln"/>
    <w:link w:val="Nadpis2Char"/>
    <w:uiPriority w:val="99"/>
    <w:unhideWhenUsed/>
    <w:qFormat/>
    <w:rsid w:val="00EA68ED"/>
    <w:pPr>
      <w:keepNext/>
      <w:keepLines/>
      <w:numPr>
        <w:ilvl w:val="1"/>
        <w:numId w:val="6"/>
      </w:numPr>
      <w:overflowPunct w:val="0"/>
      <w:autoSpaceDE w:val="0"/>
      <w:autoSpaceDN w:val="0"/>
      <w:adjustRightInd w:val="0"/>
      <w:spacing w:before="40" w:after="0" w:line="288" w:lineRule="auto"/>
      <w:jc w:val="both"/>
      <w:textAlignment w:val="baseline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aliases w:val="Záhlaví 3,V_Head3,V_Head31,V_Head32,Podkapitola2,ASAPHeading 3,PA Minor Section,H3,Nadpis 3T,Sub Paragraph,h3,H3-Heading 3,l3.3,Titre 3,3,Bold Head,bh,Titolo3,título 3,título 31,título 32,título 33,título 34,list 3,list3,hoofdstuk 1.1.1,H31"/>
    <w:basedOn w:val="Normln"/>
    <w:next w:val="Normln"/>
    <w:link w:val="Nadpis3Char"/>
    <w:uiPriority w:val="99"/>
    <w:unhideWhenUsed/>
    <w:qFormat/>
    <w:rsid w:val="00EA68ED"/>
    <w:pPr>
      <w:keepNext/>
      <w:keepLines/>
      <w:overflowPunct w:val="0"/>
      <w:autoSpaceDE w:val="0"/>
      <w:autoSpaceDN w:val="0"/>
      <w:adjustRightInd w:val="0"/>
      <w:spacing w:before="40" w:after="0" w:line="288" w:lineRule="auto"/>
      <w:jc w:val="both"/>
      <w:textAlignment w:val="baseline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68ED"/>
    <w:pPr>
      <w:keepNext/>
      <w:keepLines/>
      <w:numPr>
        <w:ilvl w:val="3"/>
        <w:numId w:val="6"/>
      </w:numPr>
      <w:overflowPunct w:val="0"/>
      <w:autoSpaceDE w:val="0"/>
      <w:autoSpaceDN w:val="0"/>
      <w:adjustRightInd w:val="0"/>
      <w:spacing w:before="40" w:after="0" w:line="288" w:lineRule="auto"/>
      <w:jc w:val="both"/>
      <w:textAlignment w:val="baseline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A68ED"/>
    <w:pPr>
      <w:keepNext/>
      <w:keepLines/>
      <w:numPr>
        <w:ilvl w:val="4"/>
        <w:numId w:val="6"/>
      </w:numPr>
      <w:overflowPunct w:val="0"/>
      <w:autoSpaceDE w:val="0"/>
      <w:autoSpaceDN w:val="0"/>
      <w:adjustRightInd w:val="0"/>
      <w:spacing w:before="40" w:after="0" w:line="288" w:lineRule="auto"/>
      <w:jc w:val="both"/>
      <w:textAlignment w:val="baseline"/>
      <w:outlineLvl w:val="4"/>
    </w:pPr>
    <w:rPr>
      <w:rFonts w:asciiTheme="majorHAnsi" w:eastAsiaTheme="majorEastAsia" w:hAnsiTheme="majorHAnsi" w:cstheme="majorBidi"/>
      <w:color w:val="2F5496" w:themeColor="accent1" w:themeShade="BF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68ED"/>
    <w:pPr>
      <w:numPr>
        <w:ilvl w:val="5"/>
        <w:numId w:val="6"/>
      </w:numPr>
      <w:spacing w:before="280" w:after="100" w:line="240" w:lineRule="auto"/>
      <w:outlineLvl w:val="5"/>
    </w:pPr>
    <w:rPr>
      <w:rFonts w:asciiTheme="majorHAnsi" w:eastAsiaTheme="majorEastAsia" w:hAnsiTheme="majorHAnsi" w:cstheme="majorBidi"/>
      <w:i/>
      <w:iCs/>
      <w:color w:val="4472C4" w:themeColor="accent1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68ED"/>
    <w:pPr>
      <w:numPr>
        <w:ilvl w:val="6"/>
        <w:numId w:val="6"/>
      </w:numPr>
      <w:spacing w:before="320" w:after="100" w:line="240" w:lineRule="auto"/>
      <w:outlineLvl w:val="6"/>
    </w:pPr>
    <w:rPr>
      <w:rFonts w:asciiTheme="majorHAnsi" w:eastAsiaTheme="majorEastAsia" w:hAnsiTheme="majorHAnsi" w:cstheme="majorBidi"/>
      <w:b/>
      <w:bCs/>
      <w:color w:val="A5A5A5" w:themeColor="accent3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EA68ED"/>
    <w:pPr>
      <w:numPr>
        <w:ilvl w:val="7"/>
        <w:numId w:val="6"/>
      </w:numPr>
      <w:spacing w:before="320" w:after="100" w:line="240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EA68ED"/>
    <w:pPr>
      <w:numPr>
        <w:ilvl w:val="8"/>
        <w:numId w:val="6"/>
      </w:numPr>
      <w:spacing w:before="320" w:after="100" w:line="240" w:lineRule="auto"/>
      <w:outlineLvl w:val="8"/>
    </w:pPr>
    <w:rPr>
      <w:rFonts w:asciiTheme="majorHAnsi" w:eastAsiaTheme="majorEastAsia" w:hAnsiTheme="majorHAnsi" w:cstheme="majorBidi"/>
      <w:i/>
      <w:iCs/>
      <w:color w:val="A5A5A5" w:themeColor="accent3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O_Nadpis_1 Char,ORCZ Nadpis_1 Char"/>
    <w:basedOn w:val="Standardnpsmoodstavce"/>
    <w:link w:val="Nadpis1"/>
    <w:uiPriority w:val="9"/>
    <w:rsid w:val="00EA68ED"/>
    <w:rPr>
      <w:rFonts w:ascii="Times New Roman" w:eastAsiaTheme="majorEastAsia" w:hAnsi="Times New Roman" w:cstheme="majorBidi"/>
      <w:b/>
      <w:bCs/>
      <w:color w:val="002060"/>
      <w:sz w:val="28"/>
      <w:szCs w:val="28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9"/>
    <w:rsid w:val="00EA68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Titre 3 Char,3 Char,Bold Head Char,bh Char"/>
    <w:basedOn w:val="Standardnpsmoodstavce"/>
    <w:link w:val="Nadpis3"/>
    <w:uiPriority w:val="9"/>
    <w:rsid w:val="00EA68E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68ED"/>
    <w:rPr>
      <w:rFonts w:asciiTheme="majorHAnsi" w:eastAsiaTheme="majorEastAsia" w:hAnsiTheme="majorHAnsi" w:cstheme="majorBidi"/>
      <w:i/>
      <w:iCs/>
      <w:color w:val="2F5496" w:themeColor="accent1" w:themeShade="BF"/>
      <w:szCs w:val="18"/>
    </w:rPr>
  </w:style>
  <w:style w:type="character" w:customStyle="1" w:styleId="Nadpis5Char">
    <w:name w:val="Nadpis 5 Char"/>
    <w:basedOn w:val="Standardnpsmoodstavce"/>
    <w:link w:val="Nadpis5"/>
    <w:uiPriority w:val="9"/>
    <w:rsid w:val="00EA68ED"/>
    <w:rPr>
      <w:rFonts w:asciiTheme="majorHAnsi" w:eastAsiaTheme="majorEastAsia" w:hAnsiTheme="majorHAnsi" w:cstheme="majorBidi"/>
      <w:color w:val="2F5496" w:themeColor="accent1" w:themeShade="BF"/>
      <w:szCs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68ED"/>
    <w:rPr>
      <w:rFonts w:asciiTheme="majorHAnsi" w:eastAsiaTheme="majorEastAsia" w:hAnsiTheme="majorHAnsi" w:cstheme="majorBidi"/>
      <w:i/>
      <w:iCs/>
      <w:color w:val="4472C4" w:themeColor="accent1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68ED"/>
    <w:rPr>
      <w:rFonts w:asciiTheme="majorHAnsi" w:eastAsiaTheme="majorEastAsia" w:hAnsiTheme="majorHAnsi" w:cstheme="majorBidi"/>
      <w:b/>
      <w:bCs/>
      <w:color w:val="A5A5A5" w:themeColor="accent3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EA68ED"/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EA68ED"/>
    <w:rPr>
      <w:rFonts w:asciiTheme="majorHAnsi" w:eastAsiaTheme="majorEastAsia" w:hAnsiTheme="majorHAnsi" w:cstheme="majorBidi"/>
      <w:i/>
      <w:iCs/>
      <w:color w:val="A5A5A5" w:themeColor="accent3"/>
      <w:sz w:val="20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stavec se seznamem1,Reference List,Odstavec se seznamem a odrážkou,1 úroveň Odstavec se seznamem,List Paragraph (Czech Tourism),Odrážky,Odstavec,lp1"/>
    <w:basedOn w:val="Normln"/>
    <w:link w:val="OdstavecseseznamemChar"/>
    <w:uiPriority w:val="34"/>
    <w:qFormat/>
    <w:rsid w:val="00EA68ED"/>
    <w:pPr>
      <w:overflowPunct w:val="0"/>
      <w:autoSpaceDE w:val="0"/>
      <w:autoSpaceDN w:val="0"/>
      <w:adjustRightInd w:val="0"/>
      <w:spacing w:after="120" w:line="288" w:lineRule="auto"/>
      <w:ind w:left="720"/>
      <w:contextualSpacing/>
      <w:jc w:val="both"/>
      <w:textAlignment w:val="baseline"/>
    </w:pPr>
    <w:rPr>
      <w:rFonts w:ascii="Arial" w:eastAsia="Times New Roman" w:hAnsi="Arial" w:cs="Times New Roman"/>
      <w:szCs w:val="18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se seznamem1 Char,Reference List Char,Odstavec se seznamem a odrážkou Char,1 úroveň Odstavec se seznamem Char"/>
    <w:link w:val="Odstavecseseznamem"/>
    <w:uiPriority w:val="34"/>
    <w:qFormat/>
    <w:locked/>
    <w:rsid w:val="00EA68ED"/>
    <w:rPr>
      <w:rFonts w:ascii="Arial" w:eastAsia="Times New Roman" w:hAnsi="Arial" w:cs="Times New Roman"/>
      <w:szCs w:val="18"/>
    </w:rPr>
  </w:style>
  <w:style w:type="paragraph" w:customStyle="1" w:styleId="slovnobrzk">
    <w:name w:val="číslování obrázků"/>
    <w:basedOn w:val="Titulek"/>
    <w:rsid w:val="00EA68ED"/>
    <w:pPr>
      <w:numPr>
        <w:numId w:val="1"/>
      </w:numPr>
      <w:tabs>
        <w:tab w:val="clear" w:pos="3840"/>
        <w:tab w:val="left" w:pos="1191"/>
      </w:tabs>
      <w:overflowPunct/>
      <w:autoSpaceDE/>
      <w:autoSpaceDN/>
      <w:adjustRightInd/>
      <w:spacing w:before="240" w:after="240"/>
      <w:ind w:left="720"/>
      <w:textAlignment w:val="auto"/>
    </w:pPr>
    <w:rPr>
      <w:rFonts w:asciiTheme="minorHAnsi" w:hAnsiTheme="minorHAnsi" w:cstheme="minorBidi"/>
      <w:iCs w:val="0"/>
      <w:color w:val="000080"/>
      <w:sz w:val="20"/>
      <w:szCs w:val="20"/>
      <w:lang w:eastAsia="cs-CZ"/>
    </w:rPr>
  </w:style>
  <w:style w:type="paragraph" w:styleId="Titulek">
    <w:name w:val="caption"/>
    <w:aliases w:val="Titulek tabulky"/>
    <w:basedOn w:val="Normln"/>
    <w:next w:val="Normln"/>
    <w:link w:val="TitulekChar"/>
    <w:unhideWhenUsed/>
    <w:qFormat/>
    <w:rsid w:val="00EA68ED"/>
    <w:pPr>
      <w:overflowPunct w:val="0"/>
      <w:autoSpaceDE w:val="0"/>
      <w:autoSpaceDN w:val="0"/>
      <w:adjustRightInd w:val="0"/>
      <w:spacing w:after="200" w:line="240" w:lineRule="auto"/>
      <w:jc w:val="both"/>
      <w:textAlignment w:val="baseline"/>
    </w:pPr>
    <w:rPr>
      <w:rFonts w:ascii="Arial" w:eastAsia="Times New Roman" w:hAnsi="Arial" w:cs="Times New Roman"/>
      <w:i/>
      <w:iCs/>
      <w:color w:val="44546A" w:themeColor="text2"/>
      <w:sz w:val="18"/>
      <w:szCs w:val="18"/>
    </w:rPr>
  </w:style>
  <w:style w:type="character" w:customStyle="1" w:styleId="TitulekChar">
    <w:name w:val="Titulek Char"/>
    <w:aliases w:val="Titulek tabulky Char"/>
    <w:link w:val="Titulek"/>
    <w:rsid w:val="00EA68ED"/>
    <w:rPr>
      <w:rFonts w:ascii="Arial" w:eastAsia="Times New Roman" w:hAnsi="Arial" w:cs="Times New Roman"/>
      <w:i/>
      <w:iCs/>
      <w:color w:val="44546A" w:themeColor="text2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EA68E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A68E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EA68ED"/>
    <w:rPr>
      <w:rFonts w:ascii="Arial" w:eastAsia="Times New Roman" w:hAnsi="Arial" w:cs="Times New Roman"/>
      <w:szCs w:val="18"/>
    </w:rPr>
  </w:style>
  <w:style w:type="paragraph" w:styleId="Zpat">
    <w:name w:val="footer"/>
    <w:basedOn w:val="Normln"/>
    <w:link w:val="ZpatChar"/>
    <w:uiPriority w:val="99"/>
    <w:unhideWhenUsed/>
    <w:rsid w:val="00EA68E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EA68ED"/>
    <w:rPr>
      <w:rFonts w:ascii="Arial" w:eastAsia="Times New Roman" w:hAnsi="Arial" w:cs="Times New Roman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EA68ED"/>
    <w:pPr>
      <w:spacing w:before="240" w:line="259" w:lineRule="auto"/>
      <w:outlineLvl w:val="9"/>
    </w:pPr>
    <w:rPr>
      <w:rFonts w:asciiTheme="majorHAnsi" w:hAnsiTheme="majorHAnsi"/>
      <w:b w:val="0"/>
      <w:bCs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EA68ED"/>
    <w:pPr>
      <w:overflowPunct w:val="0"/>
      <w:autoSpaceDE w:val="0"/>
      <w:autoSpaceDN w:val="0"/>
      <w:adjustRightInd w:val="0"/>
      <w:spacing w:after="100" w:line="288" w:lineRule="auto"/>
      <w:jc w:val="both"/>
      <w:textAlignment w:val="baseline"/>
    </w:pPr>
    <w:rPr>
      <w:rFonts w:ascii="Arial" w:eastAsia="Times New Roman" w:hAnsi="Arial" w:cs="Times New Roman"/>
      <w:szCs w:val="18"/>
    </w:rPr>
  </w:style>
  <w:style w:type="paragraph" w:customStyle="1" w:styleId="ORCZodstavec">
    <w:name w:val="ORCZ odstavec"/>
    <w:basedOn w:val="Normln"/>
    <w:link w:val="ORCZodstavecChar"/>
    <w:uiPriority w:val="99"/>
    <w:qFormat/>
    <w:rsid w:val="00EA68ED"/>
    <w:pPr>
      <w:spacing w:before="120" w:after="180" w:line="274" w:lineRule="auto"/>
    </w:pPr>
    <w:rPr>
      <w:sz w:val="21"/>
    </w:rPr>
  </w:style>
  <w:style w:type="character" w:customStyle="1" w:styleId="ORCZodstavecChar">
    <w:name w:val="ORCZ odstavec Char"/>
    <w:basedOn w:val="Standardnpsmoodstavce"/>
    <w:link w:val="ORCZodstavec"/>
    <w:uiPriority w:val="99"/>
    <w:rsid w:val="00EA68ED"/>
    <w:rPr>
      <w:sz w:val="21"/>
    </w:rPr>
  </w:style>
  <w:style w:type="paragraph" w:customStyle="1" w:styleId="Oseznamklas">
    <w:name w:val="O_seznam_klas"/>
    <w:basedOn w:val="Odstavecseseznamem"/>
    <w:link w:val="OseznamklasChar"/>
    <w:rsid w:val="00EA68ED"/>
    <w:pPr>
      <w:numPr>
        <w:numId w:val="4"/>
      </w:numPr>
      <w:overflowPunct/>
      <w:autoSpaceDE/>
      <w:autoSpaceDN/>
      <w:adjustRightInd/>
      <w:spacing w:before="120" w:line="240" w:lineRule="auto"/>
      <w:contextualSpacing w:val="0"/>
      <w:jc w:val="left"/>
      <w:textAlignment w:val="auto"/>
    </w:pPr>
    <w:rPr>
      <w:rFonts w:asciiTheme="minorHAnsi" w:eastAsiaTheme="minorHAnsi" w:hAnsiTheme="minorHAnsi" w:cstheme="minorBidi"/>
      <w:color w:val="44546A" w:themeColor="text2"/>
      <w:sz w:val="21"/>
      <w:szCs w:val="22"/>
    </w:rPr>
  </w:style>
  <w:style w:type="character" w:customStyle="1" w:styleId="OseznamklasChar">
    <w:name w:val="O_seznam_klas Char"/>
    <w:basedOn w:val="Standardnpsmoodstavce"/>
    <w:link w:val="Oseznamklas"/>
    <w:rsid w:val="00EA68ED"/>
    <w:rPr>
      <w:color w:val="44546A" w:themeColor="text2"/>
      <w:sz w:val="21"/>
    </w:rPr>
  </w:style>
  <w:style w:type="paragraph" w:customStyle="1" w:styleId="seznam12">
    <w:name w:val="seznam12"/>
    <w:basedOn w:val="Odstavecseseznamem"/>
    <w:link w:val="seznam12Char"/>
    <w:autoRedefine/>
    <w:qFormat/>
    <w:rsid w:val="00EA68ED"/>
    <w:pPr>
      <w:numPr>
        <w:numId w:val="5"/>
      </w:numPr>
      <w:overflowPunct/>
      <w:autoSpaceDE/>
      <w:autoSpaceDN/>
      <w:adjustRightInd/>
      <w:spacing w:after="0" w:line="360" w:lineRule="auto"/>
      <w:ind w:left="720"/>
      <w:contextualSpacing w:val="0"/>
      <w:textAlignment w:val="auto"/>
    </w:pPr>
    <w:rPr>
      <w:rFonts w:asciiTheme="minorHAnsi" w:eastAsiaTheme="minorHAnsi" w:hAnsiTheme="minorHAnsi" w:cstheme="minorBidi"/>
      <w:sz w:val="21"/>
      <w:szCs w:val="22"/>
    </w:rPr>
  </w:style>
  <w:style w:type="character" w:customStyle="1" w:styleId="seznam12Char">
    <w:name w:val="seznam12 Char"/>
    <w:basedOn w:val="Standardnpsmoodstavce"/>
    <w:link w:val="seznam12"/>
    <w:rsid w:val="00EA68ED"/>
    <w:rPr>
      <w:sz w:val="21"/>
    </w:rPr>
  </w:style>
  <w:style w:type="paragraph" w:styleId="Bezmezer">
    <w:name w:val="No Spacing"/>
    <w:link w:val="BezmezerChar"/>
    <w:qFormat/>
    <w:rsid w:val="00EA68ED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rsid w:val="00EA68ED"/>
  </w:style>
  <w:style w:type="paragraph" w:customStyle="1" w:styleId="Oodstavec">
    <w:name w:val="O_odstavec"/>
    <w:basedOn w:val="Normln"/>
    <w:link w:val="OodstavecChar"/>
    <w:qFormat/>
    <w:rsid w:val="00EA68ED"/>
    <w:pPr>
      <w:spacing w:before="120" w:after="180" w:line="274" w:lineRule="auto"/>
    </w:pPr>
    <w:rPr>
      <w:sz w:val="21"/>
    </w:rPr>
  </w:style>
  <w:style w:type="character" w:customStyle="1" w:styleId="OodstavecChar">
    <w:name w:val="O_odstavec Char"/>
    <w:basedOn w:val="Standardnpsmoodstavce"/>
    <w:link w:val="Oodstavec"/>
    <w:rsid w:val="00EA68ED"/>
    <w:rPr>
      <w:sz w:val="21"/>
    </w:rPr>
  </w:style>
  <w:style w:type="paragraph" w:styleId="Normlnweb">
    <w:name w:val="Normal (Web)"/>
    <w:basedOn w:val="Normln"/>
    <w:uiPriority w:val="99"/>
    <w:unhideWhenUsed/>
    <w:rsid w:val="00EA6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unhideWhenUsed/>
    <w:rsid w:val="00EA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EA68E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A68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A68ED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A68ED"/>
    <w:rPr>
      <w:rFonts w:ascii="Arial" w:eastAsia="Times New Roman" w:hAnsi="Arial" w:cs="Times New Roman"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68ED"/>
    <w:rPr>
      <w:rFonts w:ascii="Arial" w:eastAsia="Times New Roman" w:hAnsi="Arial" w:cs="Times New Roman"/>
      <w:b/>
      <w:bCs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68ED"/>
    <w:rPr>
      <w:b/>
      <w:bCs/>
    </w:rPr>
  </w:style>
  <w:style w:type="paragraph" w:customStyle="1" w:styleId="l1">
    <w:name w:val="l1"/>
    <w:basedOn w:val="Normln"/>
    <w:rsid w:val="00EA6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2">
    <w:name w:val="l2"/>
    <w:basedOn w:val="Normln"/>
    <w:rsid w:val="00EA6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">
    <w:name w:val="l3"/>
    <w:basedOn w:val="Normln"/>
    <w:rsid w:val="00EA6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EA6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68E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EA68ED"/>
    <w:pPr>
      <w:tabs>
        <w:tab w:val="left" w:pos="660"/>
        <w:tab w:val="right" w:leader="dot" w:pos="9062"/>
      </w:tabs>
      <w:overflowPunct w:val="0"/>
      <w:autoSpaceDE w:val="0"/>
      <w:autoSpaceDN w:val="0"/>
      <w:adjustRightInd w:val="0"/>
      <w:spacing w:after="100" w:line="288" w:lineRule="auto"/>
      <w:ind w:left="170"/>
      <w:jc w:val="both"/>
      <w:textAlignment w:val="baseline"/>
    </w:pPr>
    <w:rPr>
      <w:rFonts w:ascii="Arial" w:eastAsia="Times New Roman" w:hAnsi="Arial" w:cs="Times New Roman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EA68ED"/>
    <w:pPr>
      <w:overflowPunct w:val="0"/>
      <w:autoSpaceDE w:val="0"/>
      <w:autoSpaceDN w:val="0"/>
      <w:adjustRightInd w:val="0"/>
      <w:spacing w:after="100" w:line="288" w:lineRule="auto"/>
      <w:ind w:left="440"/>
      <w:jc w:val="both"/>
      <w:textAlignment w:val="baseline"/>
    </w:pPr>
    <w:rPr>
      <w:rFonts w:ascii="Arial" w:eastAsia="Times New Roman" w:hAnsi="Arial" w:cs="Times New Roman"/>
      <w:szCs w:val="18"/>
    </w:rPr>
  </w:style>
  <w:style w:type="paragraph" w:customStyle="1" w:styleId="EARSmall">
    <w:name w:val="EAR Small"/>
    <w:basedOn w:val="Normln"/>
    <w:next w:val="Normln"/>
    <w:link w:val="EARSmallChar"/>
    <w:rsid w:val="00EA68ED"/>
    <w:pPr>
      <w:spacing w:before="120" w:after="60" w:line="240" w:lineRule="auto"/>
    </w:pPr>
    <w:rPr>
      <w:rFonts w:ascii="Arial" w:hAnsi="Arial" w:cs="Arial"/>
      <w:sz w:val="18"/>
    </w:rPr>
  </w:style>
  <w:style w:type="character" w:customStyle="1" w:styleId="EARSmallChar">
    <w:name w:val="EAR Small Char"/>
    <w:basedOn w:val="Standardnpsmoodstavce"/>
    <w:link w:val="EARSmall"/>
    <w:rsid w:val="00EA68ED"/>
    <w:rPr>
      <w:rFonts w:ascii="Arial" w:hAnsi="Arial" w:cs="Arial"/>
      <w:sz w:val="18"/>
    </w:rPr>
  </w:style>
  <w:style w:type="paragraph" w:styleId="Zkladntext">
    <w:name w:val="Body Text"/>
    <w:basedOn w:val="Normln"/>
    <w:link w:val="ZkladntextChar"/>
    <w:qFormat/>
    <w:rsid w:val="00EA68ED"/>
    <w:pPr>
      <w:spacing w:before="120" w:after="120" w:line="240" w:lineRule="auto"/>
      <w:jc w:val="both"/>
    </w:pPr>
    <w:rPr>
      <w:rFonts w:ascii="Arial" w:eastAsia="Times New Roman" w:hAnsi="Arial" w:cs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rsid w:val="00EA68ED"/>
    <w:rPr>
      <w:rFonts w:ascii="Arial" w:eastAsia="Times New Roman" w:hAnsi="Arial" w:cs="Times New Roman"/>
      <w:szCs w:val="20"/>
    </w:rPr>
  </w:style>
  <w:style w:type="paragraph" w:customStyle="1" w:styleId="nadpiskapitoly">
    <w:name w:val="nadpis kapitoly"/>
    <w:basedOn w:val="Nadpis1"/>
    <w:next w:val="Normln"/>
    <w:qFormat/>
    <w:rsid w:val="00EA68ED"/>
    <w:pPr>
      <w:keepNext w:val="0"/>
      <w:keepLines w:val="0"/>
      <w:shd w:val="clear" w:color="auto" w:fill="44546A" w:themeFill="text2"/>
      <w:tabs>
        <w:tab w:val="num" w:pos="360"/>
      </w:tabs>
      <w:spacing w:before="0" w:after="200" w:line="276" w:lineRule="auto"/>
      <w:contextualSpacing/>
    </w:pPr>
    <w:rPr>
      <w:rFonts w:ascii="Helvetica" w:hAnsi="Helvetica" w:cs="Arial"/>
      <w:bCs w:val="0"/>
      <w:caps/>
      <w:color w:val="FFFFFF" w:themeColor="background1"/>
      <w:sz w:val="20"/>
      <w:szCs w:val="20"/>
      <w:lang w:eastAsia="cs-CZ"/>
    </w:rPr>
  </w:style>
  <w:style w:type="character" w:customStyle="1" w:styleId="nadpisdruhrovnChar">
    <w:name w:val="nadpis druhé úrovně Char"/>
    <w:basedOn w:val="OdstavecseseznamemChar"/>
    <w:link w:val="nadpisdruhrovn"/>
    <w:locked/>
    <w:rsid w:val="00EA68ED"/>
    <w:rPr>
      <w:rFonts w:ascii="Arial" w:eastAsiaTheme="minorEastAsia" w:hAnsi="Arial" w:cs="Arial"/>
      <w:b/>
      <w:szCs w:val="18"/>
      <w:lang w:eastAsia="cs-CZ"/>
    </w:rPr>
  </w:style>
  <w:style w:type="paragraph" w:customStyle="1" w:styleId="nadpisdruhrovn">
    <w:name w:val="nadpis druhé úrovně"/>
    <w:basedOn w:val="Odstavecseseznamem"/>
    <w:link w:val="nadpisdruhrovnChar"/>
    <w:qFormat/>
    <w:rsid w:val="00EA68ED"/>
    <w:pPr>
      <w:overflowPunct/>
      <w:autoSpaceDE/>
      <w:autoSpaceDN/>
      <w:adjustRightInd/>
      <w:spacing w:after="200" w:line="276" w:lineRule="auto"/>
      <w:ind w:left="576" w:hanging="576"/>
      <w:jc w:val="left"/>
      <w:textAlignment w:val="auto"/>
      <w:outlineLvl w:val="1"/>
    </w:pPr>
    <w:rPr>
      <w:rFonts w:eastAsiaTheme="minorEastAsia" w:cs="Arial"/>
      <w:b/>
      <w:lang w:eastAsia="cs-CZ"/>
    </w:rPr>
  </w:style>
  <w:style w:type="character" w:customStyle="1" w:styleId="PlohanadpisprvnrovnChar">
    <w:name w:val="Příloha nadpis první úrovně Char"/>
    <w:link w:val="Plohanadpisprvnrovn"/>
    <w:locked/>
    <w:rsid w:val="00EA68ED"/>
    <w:rPr>
      <w:rFonts w:ascii="Signika" w:eastAsia="Times New Roman" w:hAnsi="Signika" w:cs="Arial"/>
      <w:b/>
      <w:color w:val="0070C0"/>
      <w:sz w:val="24"/>
      <w:szCs w:val="20"/>
      <w:lang w:eastAsia="cs-CZ"/>
    </w:rPr>
  </w:style>
  <w:style w:type="paragraph" w:customStyle="1" w:styleId="Plohanadpisprvnrovn">
    <w:name w:val="Příloha nadpis první úrovně"/>
    <w:basedOn w:val="Normln"/>
    <w:link w:val="PlohanadpisprvnrovnChar"/>
    <w:qFormat/>
    <w:rsid w:val="00EA68ED"/>
    <w:pPr>
      <w:spacing w:before="240" w:after="60" w:line="240" w:lineRule="auto"/>
    </w:pPr>
    <w:rPr>
      <w:rFonts w:ascii="Signika" w:eastAsia="Times New Roman" w:hAnsi="Signika" w:cs="Arial"/>
      <w:b/>
      <w:color w:val="0070C0"/>
      <w:sz w:val="24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A68ED"/>
    <w:rPr>
      <w:rFonts w:ascii="Arial" w:eastAsia="Times New Roman" w:hAnsi="Arial" w:cs="Times New Roman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A68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Revize">
    <w:name w:val="Revision"/>
    <w:hidden/>
    <w:uiPriority w:val="99"/>
    <w:semiHidden/>
    <w:rsid w:val="001840AB"/>
    <w:pPr>
      <w:spacing w:after="0" w:line="240" w:lineRule="auto"/>
    </w:pPr>
  </w:style>
  <w:style w:type="paragraph" w:customStyle="1" w:styleId="Normln-Odstavec">
    <w:name w:val="Normální - Odstavec"/>
    <w:basedOn w:val="Normln"/>
    <w:uiPriority w:val="99"/>
    <w:rsid w:val="00323A98"/>
    <w:pPr>
      <w:tabs>
        <w:tab w:val="num" w:pos="567"/>
      </w:tabs>
      <w:spacing w:after="120" w:line="240" w:lineRule="auto"/>
      <w:jc w:val="both"/>
    </w:pPr>
    <w:rPr>
      <w:rFonts w:ascii="Times New Roman" w:eastAsia="MS ??" w:hAnsi="Times New Roman" w:cs="Times New Roman"/>
      <w:szCs w:val="24"/>
    </w:rPr>
  </w:style>
  <w:style w:type="paragraph" w:customStyle="1" w:styleId="Normln-Psmeno">
    <w:name w:val="Normální - Písmeno"/>
    <w:basedOn w:val="Normln"/>
    <w:uiPriority w:val="99"/>
    <w:rsid w:val="00323A98"/>
    <w:pPr>
      <w:spacing w:after="120" w:line="240" w:lineRule="auto"/>
      <w:ind w:left="1134" w:hanging="850"/>
      <w:jc w:val="both"/>
    </w:pPr>
    <w:rPr>
      <w:rFonts w:ascii="Times New Roman" w:eastAsia="MS ??" w:hAnsi="Times New Roman" w:cs="Times New Roman"/>
      <w:szCs w:val="24"/>
      <w:lang w:eastAsia="cs-CZ"/>
    </w:rPr>
  </w:style>
  <w:style w:type="paragraph" w:customStyle="1" w:styleId="Normln-msk">
    <w:name w:val="Normální - Římská"/>
    <w:basedOn w:val="Normln"/>
    <w:uiPriority w:val="99"/>
    <w:rsid w:val="00323A98"/>
    <w:pPr>
      <w:tabs>
        <w:tab w:val="num" w:pos="1701"/>
        <w:tab w:val="left" w:pos="1985"/>
      </w:tabs>
      <w:spacing w:after="120" w:line="240" w:lineRule="auto"/>
      <w:ind w:left="1134"/>
      <w:jc w:val="both"/>
    </w:pPr>
    <w:rPr>
      <w:rFonts w:ascii="Times New Roman" w:eastAsia="MS ??" w:hAnsi="Times New Roman" w:cs="Times New Roman"/>
      <w:szCs w:val="24"/>
    </w:rPr>
  </w:style>
  <w:style w:type="character" w:styleId="Siln">
    <w:name w:val="Strong"/>
    <w:basedOn w:val="Standardnpsmoodstavce"/>
    <w:uiPriority w:val="22"/>
    <w:qFormat/>
    <w:rsid w:val="002A06CA"/>
    <w:rPr>
      <w:b/>
      <w:bCs/>
    </w:rPr>
  </w:style>
  <w:style w:type="paragraph" w:customStyle="1" w:styleId="Nadpistabulky">
    <w:name w:val="Nadpis tabulky"/>
    <w:basedOn w:val="Normln"/>
    <w:rsid w:val="002A06CA"/>
    <w:pPr>
      <w:widowControl w:val="0"/>
      <w:suppressLineNumbers/>
      <w:suppressAutoHyphens/>
      <w:spacing w:after="0" w:line="240" w:lineRule="auto"/>
      <w:jc w:val="center"/>
    </w:pPr>
    <w:rPr>
      <w:rFonts w:ascii="Calibri" w:eastAsia="DejaVu Sans" w:hAnsi="Calibri" w:cs="Calibri"/>
      <w:b/>
      <w:bCs/>
      <w:kern w:val="1"/>
      <w:sz w:val="20"/>
      <w:szCs w:val="20"/>
      <w:lang w:eastAsia="cs-CZ"/>
    </w:rPr>
  </w:style>
  <w:style w:type="paragraph" w:customStyle="1" w:styleId="2-2a">
    <w:name w:val="2-2)a"/>
    <w:basedOn w:val="Normln"/>
    <w:rsid w:val="002A06CA"/>
    <w:pPr>
      <w:numPr>
        <w:numId w:val="45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paragraph">
    <w:name w:val="paragraph"/>
    <w:basedOn w:val="Normln"/>
    <w:rsid w:val="00E51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E51BA5"/>
  </w:style>
  <w:style w:type="character" w:customStyle="1" w:styleId="eop">
    <w:name w:val="eop"/>
    <w:basedOn w:val="Standardnpsmoodstavce"/>
    <w:rsid w:val="00E5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2471CC2ADB6041A3875AD377FF0D00" ma:contentTypeVersion="17" ma:contentTypeDescription="Create a new document." ma:contentTypeScope="" ma:versionID="5be607a607a13beaf6730c5aa414e9a9">
  <xsd:schema xmlns:xsd="http://www.w3.org/2001/XMLSchema" xmlns:xs="http://www.w3.org/2001/XMLSchema" xmlns:p="http://schemas.microsoft.com/office/2006/metadata/properties" xmlns:ns3="903255d4-bc53-46f0-9c18-cea7b6faa135" xmlns:ns4="07394db9-d312-443d-ae13-7da58843f891" targetNamespace="http://schemas.microsoft.com/office/2006/metadata/properties" ma:root="true" ma:fieldsID="11e4d0dee41456023746e0740a7097eb" ns3:_="" ns4:_="">
    <xsd:import namespace="903255d4-bc53-46f0-9c18-cea7b6faa135"/>
    <xsd:import namespace="07394db9-d312-443d-ae13-7da58843f8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255d4-bc53-46f0-9c18-cea7b6faa1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394db9-d312-443d-ae13-7da58843f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03255d4-bc53-46f0-9c18-cea7b6faa13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94D6E2-B838-409A-98D2-9466A4E535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3255d4-bc53-46f0-9c18-cea7b6faa135"/>
    <ds:schemaRef ds:uri="07394db9-d312-443d-ae13-7da58843f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D674FA-3913-48A8-A2E9-84588DC18CF1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07394db9-d312-443d-ae13-7da58843f891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  <ds:schemaRef ds:uri="903255d4-bc53-46f0-9c18-cea7b6faa135"/>
  </ds:schemaRefs>
</ds:datastoreItem>
</file>

<file path=customXml/itemProps3.xml><?xml version="1.0" encoding="utf-8"?>
<ds:datastoreItem xmlns:ds="http://schemas.openxmlformats.org/officeDocument/2006/customXml" ds:itemID="{E5C3CCF4-D500-41D9-A0C7-AFCD6FD979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3199</Words>
  <Characters>18875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2024-07-15T11:46:00Z</dcterms:created>
  <dcterms:modified xsi:type="dcterms:W3CDTF">2024-07-15T12:38:00Z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0x010100662471CC2ADB6041A3875AD377FF0D00</vt:lpwstr>
  </property>
</Properties>
</file>